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92255" w14:textId="6A028E13" w:rsidR="005027A6" w:rsidRPr="000329FB" w:rsidRDefault="005027A6" w:rsidP="00825E13">
      <w:pPr>
        <w:jc w:val="center"/>
        <w:rPr>
          <w:rFonts w:ascii="Arial" w:hAnsi="Arial" w:cs="Arial"/>
          <w:b/>
          <w:sz w:val="28"/>
          <w:szCs w:val="28"/>
        </w:rPr>
      </w:pPr>
      <w:r w:rsidRPr="000329FB">
        <w:rPr>
          <w:rFonts w:ascii="Arial" w:hAnsi="Arial" w:cs="Arial"/>
          <w:b/>
          <w:sz w:val="28"/>
          <w:szCs w:val="28"/>
        </w:rPr>
        <w:t>ANEXO V</w:t>
      </w:r>
      <w:r w:rsidR="003D26AF" w:rsidRPr="000329FB">
        <w:rPr>
          <w:rFonts w:ascii="Arial" w:hAnsi="Arial" w:cs="Arial"/>
          <w:b/>
          <w:sz w:val="28"/>
          <w:szCs w:val="28"/>
        </w:rPr>
        <w:t>I</w:t>
      </w:r>
    </w:p>
    <w:p w14:paraId="21E6F657" w14:textId="77777777" w:rsidR="00FF4317" w:rsidRPr="000329FB" w:rsidRDefault="00061216" w:rsidP="00825E13">
      <w:pPr>
        <w:jc w:val="center"/>
        <w:rPr>
          <w:rFonts w:ascii="Arial" w:hAnsi="Arial" w:cs="Arial"/>
          <w:b/>
          <w:sz w:val="24"/>
          <w:szCs w:val="24"/>
        </w:rPr>
      </w:pPr>
      <w:r w:rsidRPr="000329FB">
        <w:rPr>
          <w:rFonts w:ascii="Arial" w:hAnsi="Arial" w:cs="Arial"/>
          <w:b/>
          <w:sz w:val="24"/>
          <w:szCs w:val="24"/>
        </w:rPr>
        <w:t>ANEXO</w:t>
      </w:r>
      <w:r w:rsidR="00FF4317" w:rsidRPr="000329FB">
        <w:rPr>
          <w:rFonts w:ascii="Arial" w:hAnsi="Arial" w:cs="Arial"/>
          <w:b/>
          <w:sz w:val="24"/>
          <w:szCs w:val="24"/>
        </w:rPr>
        <w:t xml:space="preserve"> </w:t>
      </w:r>
      <w:r w:rsidR="00C106C9" w:rsidRPr="000329FB">
        <w:rPr>
          <w:rFonts w:ascii="Arial" w:hAnsi="Arial" w:cs="Arial"/>
          <w:b/>
          <w:sz w:val="24"/>
          <w:szCs w:val="24"/>
        </w:rPr>
        <w:t>N.º</w:t>
      </w:r>
      <w:r w:rsidR="00853B4E" w:rsidRPr="000329FB">
        <w:rPr>
          <w:rFonts w:ascii="Arial" w:hAnsi="Arial" w:cs="Arial"/>
          <w:b/>
          <w:sz w:val="24"/>
          <w:szCs w:val="24"/>
        </w:rPr>
        <w:t xml:space="preserve"> </w:t>
      </w:r>
      <w:r w:rsidR="007C3692" w:rsidRPr="000329FB">
        <w:rPr>
          <w:rFonts w:ascii="Arial" w:hAnsi="Arial" w:cs="Arial"/>
          <w:b/>
          <w:sz w:val="24"/>
          <w:szCs w:val="24"/>
        </w:rPr>
        <w:t>6</w:t>
      </w:r>
      <w:r w:rsidR="00F73C3E" w:rsidRPr="000329FB">
        <w:rPr>
          <w:rFonts w:ascii="Arial" w:hAnsi="Arial" w:cs="Arial"/>
          <w:b/>
          <w:sz w:val="24"/>
          <w:szCs w:val="24"/>
        </w:rPr>
        <w:t>: Aspectos Técnicos</w:t>
      </w:r>
      <w:r w:rsidR="00FF4317" w:rsidRPr="000329FB">
        <w:rPr>
          <w:rFonts w:ascii="Arial" w:hAnsi="Arial" w:cs="Arial"/>
          <w:b/>
          <w:sz w:val="24"/>
          <w:szCs w:val="24"/>
        </w:rPr>
        <w:t xml:space="preserve">  </w:t>
      </w:r>
    </w:p>
    <w:p w14:paraId="34852AD1" w14:textId="77777777" w:rsidR="0077707F" w:rsidRPr="000329FB" w:rsidRDefault="003D2454" w:rsidP="00825E13">
      <w:pPr>
        <w:jc w:val="center"/>
        <w:rPr>
          <w:rFonts w:ascii="Arial" w:hAnsi="Arial" w:cs="Arial"/>
          <w:b/>
          <w:sz w:val="24"/>
          <w:szCs w:val="24"/>
        </w:rPr>
      </w:pPr>
      <w:r w:rsidRPr="000329FB">
        <w:rPr>
          <w:rFonts w:ascii="Arial" w:hAnsi="Arial" w:cs="Arial"/>
          <w:b/>
          <w:sz w:val="24"/>
          <w:szCs w:val="24"/>
        </w:rPr>
        <w:t>SEE</w:t>
      </w:r>
      <w:r w:rsidR="00F73C3E" w:rsidRPr="000329FB">
        <w:rPr>
          <w:rFonts w:ascii="Arial" w:hAnsi="Arial" w:cs="Arial"/>
          <w:b/>
          <w:sz w:val="24"/>
          <w:szCs w:val="24"/>
        </w:rPr>
        <w:t xml:space="preserve"> -</w:t>
      </w:r>
      <w:r w:rsidRPr="000329FB">
        <w:rPr>
          <w:rFonts w:ascii="Arial" w:hAnsi="Arial" w:cs="Arial"/>
          <w:b/>
          <w:sz w:val="24"/>
          <w:szCs w:val="24"/>
        </w:rPr>
        <w:t xml:space="preserve"> Del contribuyente</w:t>
      </w:r>
    </w:p>
    <w:p w14:paraId="73C86B24" w14:textId="77777777" w:rsidR="00911CB4" w:rsidRPr="000329FB" w:rsidRDefault="007C3692" w:rsidP="00F93A13">
      <w:pPr>
        <w:pStyle w:val="Sinespaciado"/>
        <w:ind w:left="567" w:hanging="567"/>
        <w:jc w:val="both"/>
        <w:rPr>
          <w:rFonts w:ascii="Arial" w:hAnsi="Arial" w:cs="Arial"/>
          <w:i/>
        </w:rPr>
      </w:pPr>
      <w:r w:rsidRPr="000329FB">
        <w:rPr>
          <w:rFonts w:ascii="Arial" w:hAnsi="Arial" w:cs="Arial"/>
          <w:b/>
        </w:rPr>
        <w:t>6</w:t>
      </w:r>
      <w:r w:rsidR="002F3F70" w:rsidRPr="000329FB">
        <w:rPr>
          <w:rFonts w:ascii="Arial" w:hAnsi="Arial" w:cs="Arial"/>
          <w:b/>
        </w:rPr>
        <w:t>.1</w:t>
      </w:r>
      <w:r w:rsidR="002F3F70" w:rsidRPr="000329FB">
        <w:rPr>
          <w:rFonts w:ascii="Arial" w:hAnsi="Arial" w:cs="Arial"/>
          <w:b/>
        </w:rPr>
        <w:tab/>
      </w:r>
      <w:r w:rsidR="006E36ED" w:rsidRPr="000329FB">
        <w:rPr>
          <w:rFonts w:ascii="Arial" w:hAnsi="Arial" w:cs="Arial"/>
          <w:b/>
        </w:rPr>
        <w:t>Sobre</w:t>
      </w:r>
      <w:r w:rsidR="00A9750A" w:rsidRPr="000329FB">
        <w:rPr>
          <w:rFonts w:ascii="Arial" w:hAnsi="Arial" w:cs="Arial"/>
          <w:b/>
        </w:rPr>
        <w:t xml:space="preserve"> </w:t>
      </w:r>
      <w:r w:rsidR="002F3F70" w:rsidRPr="000329FB">
        <w:rPr>
          <w:rFonts w:ascii="Arial" w:hAnsi="Arial" w:cs="Arial"/>
          <w:b/>
        </w:rPr>
        <w:t>los envíos a la SUNAT</w:t>
      </w:r>
      <w:r w:rsidR="00F20758" w:rsidRPr="000329FB">
        <w:rPr>
          <w:rFonts w:ascii="Arial" w:hAnsi="Arial" w:cs="Arial"/>
          <w:b/>
        </w:rPr>
        <w:t xml:space="preserve"> mediante el servicio web</w:t>
      </w:r>
    </w:p>
    <w:p w14:paraId="6AC32E66" w14:textId="77777777" w:rsidR="00F63FA2" w:rsidRPr="000329FB" w:rsidRDefault="00F63FA2" w:rsidP="00F63FA2">
      <w:pPr>
        <w:pStyle w:val="Sinespaciado"/>
        <w:ind w:left="1418"/>
        <w:jc w:val="both"/>
        <w:rPr>
          <w:rFonts w:ascii="Arial" w:hAnsi="Arial" w:cs="Arial"/>
        </w:rPr>
      </w:pPr>
    </w:p>
    <w:p w14:paraId="5CD7F5AA" w14:textId="77777777" w:rsidR="00B44E18" w:rsidRPr="000329FB" w:rsidRDefault="007C3692" w:rsidP="00B44E18">
      <w:pPr>
        <w:pStyle w:val="Sinespaciado"/>
        <w:ind w:left="1134" w:hanging="567"/>
        <w:jc w:val="both"/>
        <w:rPr>
          <w:rFonts w:ascii="Arial" w:hAnsi="Arial" w:cs="Arial"/>
          <w:b/>
        </w:rPr>
      </w:pPr>
      <w:r w:rsidRPr="000329FB">
        <w:rPr>
          <w:rFonts w:ascii="Arial" w:hAnsi="Arial" w:cs="Arial"/>
          <w:b/>
        </w:rPr>
        <w:t>6</w:t>
      </w:r>
      <w:r w:rsidR="00964775" w:rsidRPr="000329FB">
        <w:rPr>
          <w:rFonts w:ascii="Arial" w:hAnsi="Arial" w:cs="Arial"/>
          <w:b/>
        </w:rPr>
        <w:t>.1.1</w:t>
      </w:r>
      <w:r w:rsidR="00964775" w:rsidRPr="000329FB">
        <w:rPr>
          <w:rFonts w:ascii="Arial" w:hAnsi="Arial" w:cs="Arial"/>
          <w:b/>
        </w:rPr>
        <w:tab/>
      </w:r>
      <w:r w:rsidR="00B44E18" w:rsidRPr="000329FB">
        <w:rPr>
          <w:rFonts w:ascii="Arial" w:hAnsi="Arial" w:cs="Arial"/>
          <w:b/>
        </w:rPr>
        <w:t>Métodos para el envío</w:t>
      </w:r>
    </w:p>
    <w:p w14:paraId="63F86933" w14:textId="77777777" w:rsidR="00B44E18" w:rsidRPr="000329FB" w:rsidRDefault="00B44E18" w:rsidP="00B44E18">
      <w:pPr>
        <w:pStyle w:val="Sinespaciado"/>
        <w:ind w:left="1416"/>
        <w:jc w:val="both"/>
        <w:rPr>
          <w:rFonts w:ascii="Arial" w:hAnsi="Arial" w:cs="Arial"/>
        </w:rPr>
      </w:pPr>
    </w:p>
    <w:p w14:paraId="4BE8BFB0" w14:textId="77777777" w:rsidR="00B44E18" w:rsidRPr="000329FB" w:rsidRDefault="00B44E18" w:rsidP="00B44E18">
      <w:pPr>
        <w:pStyle w:val="Sinespaciado"/>
        <w:ind w:left="113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El envío se realiza a través del servicio web si se usa alguno de los métodos siguientes:</w:t>
      </w:r>
    </w:p>
    <w:p w14:paraId="3B0EADF0" w14:textId="77777777" w:rsidR="00B44E18" w:rsidRPr="000329FB" w:rsidRDefault="00B44E18" w:rsidP="00B44E18">
      <w:pPr>
        <w:pStyle w:val="Sinespaciado"/>
        <w:ind w:left="1416"/>
        <w:rPr>
          <w:rFonts w:ascii="Arial" w:hAnsi="Arial" w:cs="Arial"/>
        </w:rPr>
      </w:pPr>
    </w:p>
    <w:p w14:paraId="3D33925A" w14:textId="65392A6C" w:rsidR="00B44E18" w:rsidRPr="000329FB" w:rsidRDefault="00A1535D" w:rsidP="00464A96">
      <w:pPr>
        <w:pStyle w:val="Sinespaciado"/>
        <w:numPr>
          <w:ilvl w:val="0"/>
          <w:numId w:val="15"/>
        </w:numPr>
        <w:jc w:val="both"/>
        <w:rPr>
          <w:rFonts w:ascii="Arial" w:hAnsi="Arial" w:cs="Arial"/>
        </w:rPr>
      </w:pPr>
      <w:r w:rsidRPr="000329FB">
        <w:rPr>
          <w:rFonts w:ascii="Arial" w:hAnsi="Arial" w:cs="Arial"/>
          <w:i/>
        </w:rPr>
        <w:t>Se</w:t>
      </w:r>
      <w:r w:rsidR="00B44E18" w:rsidRPr="000329FB">
        <w:rPr>
          <w:rFonts w:ascii="Arial" w:hAnsi="Arial" w:cs="Arial"/>
          <w:i/>
        </w:rPr>
        <w:t>ndBill</w:t>
      </w:r>
      <w:r w:rsidR="00B44E18" w:rsidRPr="000329FB">
        <w:rPr>
          <w:rFonts w:ascii="Arial" w:hAnsi="Arial" w:cs="Arial"/>
        </w:rPr>
        <w:t>, el cual permite recibir un archivo ZIP con un único formato digital y devuelve un archivo Z</w:t>
      </w:r>
      <w:r w:rsidR="005A66D6" w:rsidRPr="000329FB">
        <w:rPr>
          <w:rFonts w:ascii="Arial" w:hAnsi="Arial" w:cs="Arial"/>
        </w:rPr>
        <w:t>IP</w:t>
      </w:r>
      <w:r w:rsidR="00B44E18" w:rsidRPr="000329FB">
        <w:rPr>
          <w:rFonts w:ascii="Arial" w:hAnsi="Arial" w:cs="Arial"/>
        </w:rPr>
        <w:t xml:space="preserve"> que contiene la </w:t>
      </w:r>
      <w:r w:rsidR="00BF4BE7" w:rsidRPr="000329FB">
        <w:rPr>
          <w:rFonts w:ascii="Arial" w:hAnsi="Arial" w:cs="Arial"/>
        </w:rPr>
        <w:t xml:space="preserve">Constancia de Recepción emitida por la </w:t>
      </w:r>
      <w:r w:rsidR="00B44E18" w:rsidRPr="000329FB">
        <w:rPr>
          <w:rFonts w:ascii="Arial" w:hAnsi="Arial" w:cs="Arial"/>
        </w:rPr>
        <w:t>SUNAT</w:t>
      </w:r>
      <w:r w:rsidR="00BF4BE7" w:rsidRPr="000329FB">
        <w:rPr>
          <w:rFonts w:ascii="Arial" w:hAnsi="Arial" w:cs="Arial"/>
        </w:rPr>
        <w:t xml:space="preserve"> (CDR-SUNAT)</w:t>
      </w:r>
      <w:r w:rsidR="00B44E18" w:rsidRPr="000329FB">
        <w:rPr>
          <w:rFonts w:ascii="Arial" w:hAnsi="Arial" w:cs="Arial"/>
        </w:rPr>
        <w:t xml:space="preserve">. </w:t>
      </w:r>
    </w:p>
    <w:p w14:paraId="7E824914" w14:textId="77777777" w:rsidR="00B44E18" w:rsidRPr="000329FB" w:rsidRDefault="00B44E18" w:rsidP="00B44E18">
      <w:pPr>
        <w:pStyle w:val="Sinespaciado"/>
        <w:ind w:left="1843" w:hanging="425"/>
        <w:jc w:val="both"/>
        <w:rPr>
          <w:rFonts w:ascii="Arial" w:hAnsi="Arial" w:cs="Arial"/>
        </w:rPr>
      </w:pPr>
    </w:p>
    <w:p w14:paraId="673A81EB" w14:textId="5D1D6BF7" w:rsidR="00B44E18" w:rsidRPr="000329FB" w:rsidRDefault="00B44E18" w:rsidP="00B44E18">
      <w:pPr>
        <w:pStyle w:val="Sinespaciado"/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b) </w:t>
      </w:r>
      <w:r w:rsidRPr="000329FB">
        <w:rPr>
          <w:rFonts w:ascii="Arial" w:hAnsi="Arial" w:cs="Arial"/>
        </w:rPr>
        <w:tab/>
      </w:r>
      <w:r w:rsidR="00A1535D" w:rsidRPr="000329FB">
        <w:rPr>
          <w:rFonts w:ascii="Arial" w:hAnsi="Arial" w:cs="Arial"/>
          <w:i/>
        </w:rPr>
        <w:t>S</w:t>
      </w:r>
      <w:r w:rsidRPr="000329FB">
        <w:rPr>
          <w:rFonts w:ascii="Arial" w:hAnsi="Arial" w:cs="Arial"/>
          <w:i/>
        </w:rPr>
        <w:t>endSummary</w:t>
      </w:r>
      <w:r w:rsidRPr="000329FB">
        <w:rPr>
          <w:rFonts w:ascii="Arial" w:hAnsi="Arial" w:cs="Arial"/>
        </w:rPr>
        <w:t>, el cu</w:t>
      </w:r>
      <w:r w:rsidR="005A66D6" w:rsidRPr="000329FB">
        <w:rPr>
          <w:rFonts w:ascii="Arial" w:hAnsi="Arial" w:cs="Arial"/>
        </w:rPr>
        <w:t>al permite recibir un archivo ZIP</w:t>
      </w:r>
      <w:r w:rsidRPr="000329FB">
        <w:rPr>
          <w:rFonts w:ascii="Arial" w:hAnsi="Arial" w:cs="Arial"/>
        </w:rPr>
        <w:t xml:space="preserve"> con un único formato digital del </w:t>
      </w:r>
      <w:r w:rsidR="00FC14AF" w:rsidRPr="000329FB">
        <w:rPr>
          <w:rFonts w:ascii="Arial" w:hAnsi="Arial" w:cs="Arial"/>
        </w:rPr>
        <w:t>R</w:t>
      </w:r>
      <w:r w:rsidR="00CE2DF1" w:rsidRPr="000329FB">
        <w:rPr>
          <w:rFonts w:ascii="Arial" w:hAnsi="Arial" w:cs="Arial"/>
        </w:rPr>
        <w:t xml:space="preserve">esumen </w:t>
      </w:r>
      <w:r w:rsidR="00FC14AF" w:rsidRPr="000329FB">
        <w:rPr>
          <w:rFonts w:ascii="Arial" w:hAnsi="Arial" w:cs="Arial"/>
        </w:rPr>
        <w:t>D</w:t>
      </w:r>
      <w:r w:rsidR="00CE2DF1" w:rsidRPr="000329FB">
        <w:rPr>
          <w:rFonts w:ascii="Arial" w:hAnsi="Arial" w:cs="Arial"/>
        </w:rPr>
        <w:t xml:space="preserve">iario o de la </w:t>
      </w:r>
      <w:r w:rsidR="00FC14AF" w:rsidRPr="000329FB">
        <w:rPr>
          <w:rFonts w:ascii="Arial" w:hAnsi="Arial" w:cs="Arial"/>
        </w:rPr>
        <w:t>C</w:t>
      </w:r>
      <w:r w:rsidR="00CE2DF1" w:rsidRPr="000329FB">
        <w:rPr>
          <w:rFonts w:ascii="Arial" w:hAnsi="Arial" w:cs="Arial"/>
        </w:rPr>
        <w:t xml:space="preserve">omunicación de baja. </w:t>
      </w:r>
      <w:r w:rsidRPr="000329FB">
        <w:rPr>
          <w:rFonts w:ascii="Arial" w:hAnsi="Arial" w:cs="Arial"/>
        </w:rPr>
        <w:t>Devuelve un ticket con el que posteriormente</w:t>
      </w:r>
      <w:r w:rsidR="00064301" w:rsidRPr="000329FB">
        <w:rPr>
          <w:rFonts w:ascii="Arial" w:hAnsi="Arial" w:cs="Arial"/>
        </w:rPr>
        <w:t>,</w:t>
      </w:r>
      <w:r w:rsidRPr="000329FB">
        <w:rPr>
          <w:rFonts w:ascii="Arial" w:hAnsi="Arial" w:cs="Arial"/>
        </w:rPr>
        <w:t xml:space="preserve"> utilizando el método </w:t>
      </w:r>
      <w:r w:rsidR="003979E4" w:rsidRPr="000329FB">
        <w:rPr>
          <w:rFonts w:ascii="Arial" w:hAnsi="Arial" w:cs="Arial"/>
          <w:i/>
        </w:rPr>
        <w:t>G</w:t>
      </w:r>
      <w:r w:rsidRPr="000329FB">
        <w:rPr>
          <w:rFonts w:ascii="Arial" w:hAnsi="Arial" w:cs="Arial"/>
          <w:i/>
        </w:rPr>
        <w:t>etStatus</w:t>
      </w:r>
      <w:r w:rsidR="00064301" w:rsidRPr="000329FB">
        <w:rPr>
          <w:rFonts w:ascii="Arial" w:hAnsi="Arial" w:cs="Arial"/>
        </w:rPr>
        <w:t>,</w:t>
      </w:r>
      <w:r w:rsidRPr="000329FB">
        <w:rPr>
          <w:rFonts w:ascii="Arial" w:hAnsi="Arial" w:cs="Arial"/>
        </w:rPr>
        <w:t xml:space="preserve"> se puede obtener el archivo </w:t>
      </w:r>
      <w:r w:rsidR="00154DC0" w:rsidRPr="000329FB">
        <w:rPr>
          <w:rFonts w:ascii="Arial" w:hAnsi="Arial" w:cs="Arial"/>
        </w:rPr>
        <w:t xml:space="preserve">ZIP </w:t>
      </w:r>
      <w:r w:rsidR="00BF4BE7" w:rsidRPr="000329FB">
        <w:rPr>
          <w:rFonts w:ascii="Arial" w:hAnsi="Arial" w:cs="Arial"/>
        </w:rPr>
        <w:t>que contiene el CDR-SUNAT</w:t>
      </w:r>
      <w:r w:rsidRPr="000329FB">
        <w:rPr>
          <w:rFonts w:ascii="Arial" w:hAnsi="Arial" w:cs="Arial"/>
        </w:rPr>
        <w:t xml:space="preserve">. </w:t>
      </w:r>
    </w:p>
    <w:p w14:paraId="4A9705BD" w14:textId="77777777" w:rsidR="00B44E18" w:rsidRPr="000329FB" w:rsidRDefault="00B44E18" w:rsidP="00B44E18">
      <w:pPr>
        <w:pStyle w:val="Sinespaciado"/>
        <w:ind w:left="1418" w:hanging="284"/>
        <w:jc w:val="both"/>
        <w:rPr>
          <w:rFonts w:ascii="Arial" w:hAnsi="Arial" w:cs="Arial"/>
        </w:rPr>
      </w:pPr>
    </w:p>
    <w:p w14:paraId="1EC3F6AF" w14:textId="335D34FA" w:rsidR="00B44E18" w:rsidRPr="000329FB" w:rsidRDefault="00B44E18" w:rsidP="00B44E18">
      <w:pPr>
        <w:pStyle w:val="Sinespaciado"/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c) </w:t>
      </w:r>
      <w:r w:rsidR="00A1535D" w:rsidRPr="000329FB">
        <w:rPr>
          <w:rFonts w:ascii="Arial" w:hAnsi="Arial" w:cs="Arial"/>
          <w:i/>
        </w:rPr>
        <w:t>G</w:t>
      </w:r>
      <w:r w:rsidRPr="000329FB">
        <w:rPr>
          <w:rFonts w:ascii="Arial" w:hAnsi="Arial" w:cs="Arial"/>
          <w:i/>
        </w:rPr>
        <w:t>etStatus</w:t>
      </w:r>
      <w:r w:rsidR="00411C09" w:rsidRPr="000329FB">
        <w:rPr>
          <w:rFonts w:ascii="Arial" w:hAnsi="Arial" w:cs="Arial"/>
        </w:rPr>
        <w:t>,</w:t>
      </w:r>
      <w:r w:rsidRPr="000329FB">
        <w:rPr>
          <w:rFonts w:ascii="Arial" w:hAnsi="Arial" w:cs="Arial"/>
        </w:rPr>
        <w:t xml:space="preserve"> el cual permite recibir el ticket como parámetro y devuelve un objeto que indica el estado del proceso y en caso de h</w:t>
      </w:r>
      <w:r w:rsidR="00AD1844" w:rsidRPr="000329FB">
        <w:rPr>
          <w:rFonts w:ascii="Arial" w:hAnsi="Arial" w:cs="Arial"/>
        </w:rPr>
        <w:t>aber terminado, devuelve adjunto</w:t>
      </w:r>
      <w:r w:rsidRPr="000329FB">
        <w:rPr>
          <w:rFonts w:ascii="Arial" w:hAnsi="Arial" w:cs="Arial"/>
        </w:rPr>
        <w:t xml:space="preserve"> </w:t>
      </w:r>
      <w:r w:rsidR="00AD1844" w:rsidRPr="000329FB">
        <w:rPr>
          <w:rFonts w:ascii="Arial" w:hAnsi="Arial" w:cs="Arial"/>
        </w:rPr>
        <w:t>el CDR-SUNAT</w:t>
      </w:r>
      <w:r w:rsidRPr="000329FB">
        <w:rPr>
          <w:rFonts w:ascii="Arial" w:hAnsi="Arial" w:cs="Arial"/>
        </w:rPr>
        <w:t xml:space="preserve">. </w:t>
      </w:r>
    </w:p>
    <w:p w14:paraId="5EDB54F0" w14:textId="77777777" w:rsidR="00FB4458" w:rsidRPr="000329FB" w:rsidRDefault="00FB4458" w:rsidP="00B44E18">
      <w:pPr>
        <w:pStyle w:val="Sinespaciado"/>
        <w:ind w:left="1418" w:hanging="284"/>
        <w:jc w:val="both"/>
        <w:rPr>
          <w:rFonts w:ascii="Arial" w:hAnsi="Arial" w:cs="Arial"/>
        </w:rPr>
      </w:pPr>
    </w:p>
    <w:p w14:paraId="1F567253" w14:textId="44AD1BB9" w:rsidR="00FB4458" w:rsidRPr="000329FB" w:rsidRDefault="00464A96" w:rsidP="00464A96">
      <w:pPr>
        <w:pStyle w:val="Sinespaciado"/>
        <w:tabs>
          <w:tab w:val="left" w:pos="1418"/>
        </w:tabs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d)</w:t>
      </w:r>
      <w:r w:rsidRPr="000329FB">
        <w:rPr>
          <w:rFonts w:ascii="Arial" w:hAnsi="Arial" w:cs="Arial"/>
        </w:rPr>
        <w:tab/>
      </w:r>
      <w:r w:rsidR="00A1535D" w:rsidRPr="000329FB">
        <w:rPr>
          <w:rFonts w:ascii="Arial" w:hAnsi="Arial" w:cs="Arial"/>
          <w:i/>
        </w:rPr>
        <w:t>S</w:t>
      </w:r>
      <w:r w:rsidR="00FB4458" w:rsidRPr="000329FB">
        <w:rPr>
          <w:rFonts w:ascii="Arial" w:hAnsi="Arial" w:cs="Arial"/>
          <w:i/>
        </w:rPr>
        <w:t>endPack</w:t>
      </w:r>
      <w:r w:rsidR="00124435" w:rsidRPr="000329FB">
        <w:rPr>
          <w:rFonts w:ascii="Arial" w:hAnsi="Arial" w:cs="Arial"/>
        </w:rPr>
        <w:t>,</w:t>
      </w:r>
      <w:r w:rsidR="00FB4458" w:rsidRPr="000329FB">
        <w:rPr>
          <w:rFonts w:ascii="Arial" w:hAnsi="Arial" w:cs="Arial"/>
        </w:rPr>
        <w:t xml:space="preserve"> el cual permite recibir un archivo Z</w:t>
      </w:r>
      <w:r w:rsidR="005A66D6" w:rsidRPr="000329FB">
        <w:rPr>
          <w:rFonts w:ascii="Arial" w:hAnsi="Arial" w:cs="Arial"/>
        </w:rPr>
        <w:t>IP</w:t>
      </w:r>
      <w:r w:rsidR="00FB4458" w:rsidRPr="000329FB">
        <w:rPr>
          <w:rFonts w:ascii="Arial" w:hAnsi="Arial" w:cs="Arial"/>
        </w:rPr>
        <w:t xml:space="preserve"> con m</w:t>
      </w:r>
      <w:r w:rsidR="00A9750A" w:rsidRPr="000329FB">
        <w:rPr>
          <w:rFonts w:ascii="Arial" w:hAnsi="Arial" w:cs="Arial"/>
        </w:rPr>
        <w:t>ú</w:t>
      </w:r>
      <w:r w:rsidR="00FB4458" w:rsidRPr="000329FB">
        <w:rPr>
          <w:rFonts w:ascii="Arial" w:hAnsi="Arial" w:cs="Arial"/>
        </w:rPr>
        <w:t xml:space="preserve">ltiples </w:t>
      </w:r>
      <w:r w:rsidR="007F7D2A" w:rsidRPr="000329FB">
        <w:rPr>
          <w:rFonts w:ascii="Arial" w:hAnsi="Arial" w:cs="Arial"/>
        </w:rPr>
        <w:t>documentos</w:t>
      </w:r>
      <w:r w:rsidR="00124435" w:rsidRPr="000329FB">
        <w:rPr>
          <w:rFonts w:ascii="Arial" w:hAnsi="Arial" w:cs="Arial"/>
        </w:rPr>
        <w:t xml:space="preserve"> </w:t>
      </w:r>
      <w:r w:rsidR="005F7FD5" w:rsidRPr="000329FB">
        <w:rPr>
          <w:rFonts w:ascii="Arial" w:hAnsi="Arial" w:cs="Arial"/>
        </w:rPr>
        <w:t>en formato</w:t>
      </w:r>
      <w:r w:rsidR="00FB4458" w:rsidRPr="000329FB">
        <w:rPr>
          <w:rFonts w:ascii="Arial" w:hAnsi="Arial" w:cs="Arial"/>
        </w:rPr>
        <w:t xml:space="preserve"> digital. Devuelve un ticket con el que posteriormente, utilizando el método </w:t>
      </w:r>
      <w:r w:rsidR="003979E4" w:rsidRPr="000329FB">
        <w:rPr>
          <w:rFonts w:ascii="Arial" w:hAnsi="Arial" w:cs="Arial"/>
          <w:i/>
        </w:rPr>
        <w:t>G</w:t>
      </w:r>
      <w:r w:rsidR="00FB4458" w:rsidRPr="000329FB">
        <w:rPr>
          <w:rFonts w:ascii="Arial" w:hAnsi="Arial" w:cs="Arial"/>
          <w:i/>
        </w:rPr>
        <w:t>etStatus</w:t>
      </w:r>
      <w:r w:rsidR="00FB4458" w:rsidRPr="000329FB">
        <w:rPr>
          <w:rFonts w:ascii="Arial" w:hAnsi="Arial" w:cs="Arial"/>
        </w:rPr>
        <w:t xml:space="preserve">, se puede obtener el archivo </w:t>
      </w:r>
      <w:r w:rsidR="00154DC0" w:rsidRPr="000329FB">
        <w:rPr>
          <w:rFonts w:ascii="Arial" w:hAnsi="Arial" w:cs="Arial"/>
        </w:rPr>
        <w:t>ZIP</w:t>
      </w:r>
      <w:r w:rsidR="000713DA" w:rsidRPr="000329FB">
        <w:rPr>
          <w:rFonts w:ascii="Arial" w:hAnsi="Arial" w:cs="Arial"/>
        </w:rPr>
        <w:t xml:space="preserve"> que contiene lo</w:t>
      </w:r>
      <w:r w:rsidR="00FB4458" w:rsidRPr="000329FB">
        <w:rPr>
          <w:rFonts w:ascii="Arial" w:hAnsi="Arial" w:cs="Arial"/>
        </w:rPr>
        <w:t xml:space="preserve">s </w:t>
      </w:r>
      <w:r w:rsidR="000713DA" w:rsidRPr="000329FB">
        <w:rPr>
          <w:rFonts w:ascii="Arial" w:hAnsi="Arial" w:cs="Arial"/>
        </w:rPr>
        <w:t>CDR-SUNAT</w:t>
      </w:r>
      <w:r w:rsidR="00FB4458" w:rsidRPr="000329FB">
        <w:rPr>
          <w:rFonts w:ascii="Arial" w:hAnsi="Arial" w:cs="Arial"/>
        </w:rPr>
        <w:t>.</w:t>
      </w:r>
    </w:p>
    <w:p w14:paraId="526CACA6" w14:textId="77777777" w:rsidR="00B44E18" w:rsidRPr="000329FB" w:rsidRDefault="00B44E18" w:rsidP="00B44E18">
      <w:pPr>
        <w:pStyle w:val="Sinespaciado"/>
        <w:rPr>
          <w:rFonts w:ascii="Arial" w:hAnsi="Arial" w:cs="Arial"/>
        </w:rPr>
      </w:pPr>
    </w:p>
    <w:p w14:paraId="2E28359F" w14:textId="77777777" w:rsidR="00B44E18" w:rsidRPr="000329FB" w:rsidRDefault="00B44E18" w:rsidP="00B44E18">
      <w:pPr>
        <w:pStyle w:val="Sinespaciado"/>
        <w:ind w:left="113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El servicio web será protegido vía SSL y la dirección será comunicada a través de la página web de la SUNAT.</w:t>
      </w:r>
    </w:p>
    <w:p w14:paraId="579DDC04" w14:textId="77777777" w:rsidR="00CE6874" w:rsidRPr="000329FB" w:rsidRDefault="00E34321" w:rsidP="00E34321">
      <w:pPr>
        <w:pStyle w:val="Sinespaciado"/>
        <w:tabs>
          <w:tab w:val="left" w:pos="5745"/>
        </w:tabs>
        <w:ind w:left="1843" w:hanging="425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ab/>
      </w:r>
      <w:r w:rsidRPr="000329FB">
        <w:rPr>
          <w:rFonts w:ascii="Arial" w:hAnsi="Arial" w:cs="Arial"/>
        </w:rPr>
        <w:tab/>
      </w:r>
    </w:p>
    <w:p w14:paraId="5E0E7BB0" w14:textId="77777777" w:rsidR="00B44E18" w:rsidRPr="000329FB" w:rsidRDefault="007C3692" w:rsidP="00B44E18">
      <w:pPr>
        <w:pStyle w:val="Sinespaciado"/>
        <w:ind w:left="1134" w:hanging="567"/>
        <w:rPr>
          <w:rFonts w:ascii="Arial" w:hAnsi="Arial" w:cs="Arial"/>
          <w:b/>
          <w:i/>
        </w:rPr>
      </w:pPr>
      <w:r w:rsidRPr="000329FB">
        <w:rPr>
          <w:rFonts w:ascii="Arial" w:hAnsi="Arial" w:cs="Arial"/>
          <w:b/>
        </w:rPr>
        <w:t>6</w:t>
      </w:r>
      <w:r w:rsidR="00B44E18" w:rsidRPr="000329FB">
        <w:rPr>
          <w:rFonts w:ascii="Arial" w:hAnsi="Arial" w:cs="Arial"/>
          <w:b/>
        </w:rPr>
        <w:t xml:space="preserve">.1.2 </w:t>
      </w:r>
      <w:r w:rsidR="00B44E18" w:rsidRPr="000329FB">
        <w:rPr>
          <w:rFonts w:ascii="Arial" w:hAnsi="Arial" w:cs="Arial"/>
          <w:b/>
        </w:rPr>
        <w:tab/>
        <w:t xml:space="preserve">Seguridad en el envío: </w:t>
      </w:r>
      <w:r w:rsidR="00B44E18" w:rsidRPr="000329FB">
        <w:rPr>
          <w:rFonts w:ascii="Arial" w:hAnsi="Arial" w:cs="Arial"/>
          <w:b/>
          <w:i/>
        </w:rPr>
        <w:t>WS-Security</w:t>
      </w:r>
    </w:p>
    <w:p w14:paraId="6CAC00E7" w14:textId="77777777" w:rsidR="00B44E18" w:rsidRPr="000329FB" w:rsidRDefault="00B44E18" w:rsidP="00B44E18">
      <w:pPr>
        <w:pStyle w:val="Sinespaciado"/>
        <w:ind w:left="1416"/>
        <w:jc w:val="both"/>
        <w:rPr>
          <w:rFonts w:ascii="Arial" w:hAnsi="Arial" w:cs="Arial"/>
        </w:rPr>
      </w:pPr>
    </w:p>
    <w:p w14:paraId="1DAB8253" w14:textId="77777777" w:rsidR="00B44E18" w:rsidRPr="000329FB" w:rsidRDefault="00B44E18" w:rsidP="00B44E18">
      <w:pPr>
        <w:pStyle w:val="Sinespaciado"/>
        <w:ind w:left="113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Para acceder al servicio web de la SUNAT, el emisor electrónico debe usar el protocolo de seguridad </w:t>
      </w:r>
      <w:r w:rsidRPr="000329FB">
        <w:rPr>
          <w:rFonts w:ascii="Arial" w:hAnsi="Arial" w:cs="Arial"/>
          <w:i/>
        </w:rPr>
        <w:t>WS-Security</w:t>
      </w:r>
      <w:r w:rsidRPr="000329FB">
        <w:rPr>
          <w:rFonts w:ascii="Arial" w:hAnsi="Arial" w:cs="Arial"/>
        </w:rPr>
        <w:t xml:space="preserve">, el modelo </w:t>
      </w:r>
      <w:r w:rsidRPr="000329FB">
        <w:rPr>
          <w:rFonts w:ascii="Arial" w:hAnsi="Arial" w:cs="Arial"/>
          <w:i/>
        </w:rPr>
        <w:t>UsernameToken</w:t>
      </w:r>
      <w:r w:rsidRPr="000329FB">
        <w:rPr>
          <w:rFonts w:ascii="Arial" w:hAnsi="Arial" w:cs="Arial"/>
        </w:rPr>
        <w:t>, y usar como credenciales su código de usuario y la Clave SOL.</w:t>
      </w:r>
    </w:p>
    <w:p w14:paraId="57B36CEA" w14:textId="77777777" w:rsidR="007E0B28" w:rsidRPr="000329FB" w:rsidRDefault="007E0B28" w:rsidP="00B44E18">
      <w:pPr>
        <w:pStyle w:val="Sinespaciado"/>
        <w:ind w:left="1134"/>
        <w:jc w:val="both"/>
        <w:rPr>
          <w:rFonts w:ascii="Arial" w:hAnsi="Arial" w:cs="Arial"/>
        </w:rPr>
      </w:pPr>
    </w:p>
    <w:p w14:paraId="196620C8" w14:textId="77777777" w:rsidR="007E0B28" w:rsidRPr="000329FB" w:rsidRDefault="007E0B28" w:rsidP="00B44E18">
      <w:pPr>
        <w:pStyle w:val="Sinespaciado"/>
        <w:ind w:left="113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En caso de utilizar los servicios de un Proveedor de Servicios Electrónicos, las referidas credenciales deberán corresponder a dicho proveedor.</w:t>
      </w:r>
    </w:p>
    <w:p w14:paraId="7E044EFA" w14:textId="77777777" w:rsidR="00B44E18" w:rsidRPr="000329FB" w:rsidRDefault="00B44E18" w:rsidP="00B44E18">
      <w:pPr>
        <w:pStyle w:val="Sinespaciado"/>
        <w:jc w:val="both"/>
        <w:rPr>
          <w:rFonts w:ascii="Arial" w:hAnsi="Arial" w:cs="Arial"/>
          <w:b/>
        </w:rPr>
      </w:pPr>
    </w:p>
    <w:p w14:paraId="0656C11D" w14:textId="77777777" w:rsidR="00964775" w:rsidRPr="000329FB" w:rsidRDefault="007C3692" w:rsidP="00964775">
      <w:pPr>
        <w:pStyle w:val="Sinespaciado"/>
        <w:ind w:left="1134" w:hanging="567"/>
        <w:jc w:val="both"/>
        <w:rPr>
          <w:rFonts w:ascii="Arial" w:hAnsi="Arial" w:cs="Arial"/>
          <w:b/>
        </w:rPr>
      </w:pPr>
      <w:r w:rsidRPr="000329FB">
        <w:rPr>
          <w:rFonts w:ascii="Arial" w:hAnsi="Arial" w:cs="Arial"/>
          <w:b/>
        </w:rPr>
        <w:t>6</w:t>
      </w:r>
      <w:r w:rsidR="00B44E18" w:rsidRPr="000329FB">
        <w:rPr>
          <w:rFonts w:ascii="Arial" w:hAnsi="Arial" w:cs="Arial"/>
          <w:b/>
        </w:rPr>
        <w:t xml:space="preserve">.1.3 </w:t>
      </w:r>
      <w:r w:rsidR="005550B4" w:rsidRPr="000329FB">
        <w:rPr>
          <w:rFonts w:ascii="Arial" w:hAnsi="Arial" w:cs="Arial"/>
          <w:b/>
        </w:rPr>
        <w:t>Sobre el empaquetado y nombres de los archivos generados</w:t>
      </w:r>
    </w:p>
    <w:p w14:paraId="493B256A" w14:textId="77777777" w:rsidR="00F853A1" w:rsidRPr="000329FB" w:rsidRDefault="00F853A1" w:rsidP="00964775">
      <w:pPr>
        <w:pStyle w:val="Sinespaciado"/>
        <w:ind w:left="1418" w:hanging="284"/>
        <w:jc w:val="both"/>
        <w:rPr>
          <w:rFonts w:ascii="Arial" w:hAnsi="Arial" w:cs="Arial"/>
          <w:u w:val="single"/>
        </w:rPr>
      </w:pPr>
    </w:p>
    <w:p w14:paraId="7D172FF7" w14:textId="00249134" w:rsidR="00911CB4" w:rsidRPr="000329FB" w:rsidRDefault="00964775" w:rsidP="00964775">
      <w:pPr>
        <w:pStyle w:val="Sinespaciado"/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a) </w:t>
      </w:r>
      <w:r w:rsidRPr="000329FB">
        <w:rPr>
          <w:rFonts w:ascii="Arial" w:hAnsi="Arial" w:cs="Arial"/>
        </w:rPr>
        <w:tab/>
      </w:r>
      <w:r w:rsidR="00216990" w:rsidRPr="000329FB">
        <w:rPr>
          <w:rFonts w:ascii="Arial" w:hAnsi="Arial" w:cs="Arial"/>
        </w:rPr>
        <w:t>El formato digital con la firma digital debe ser empaquetado en un archivo ZIP</w:t>
      </w:r>
      <w:r w:rsidR="001A0540" w:rsidRPr="000329FB">
        <w:rPr>
          <w:rFonts w:ascii="Arial" w:hAnsi="Arial" w:cs="Arial"/>
        </w:rPr>
        <w:t xml:space="preserve"> </w:t>
      </w:r>
      <w:r w:rsidR="00336C48" w:rsidRPr="000329FB">
        <w:rPr>
          <w:rFonts w:ascii="Arial" w:hAnsi="Arial" w:cs="Arial"/>
        </w:rPr>
        <w:t xml:space="preserve">antes de </w:t>
      </w:r>
      <w:r w:rsidR="00216990" w:rsidRPr="000329FB">
        <w:rPr>
          <w:rFonts w:ascii="Arial" w:hAnsi="Arial" w:cs="Arial"/>
        </w:rPr>
        <w:t>su envío</w:t>
      </w:r>
      <w:r w:rsidR="00336C48" w:rsidRPr="000329FB">
        <w:rPr>
          <w:rFonts w:ascii="Arial" w:hAnsi="Arial" w:cs="Arial"/>
        </w:rPr>
        <w:t xml:space="preserve"> a </w:t>
      </w:r>
      <w:r w:rsidR="00B31D12" w:rsidRPr="000329FB">
        <w:rPr>
          <w:rFonts w:ascii="Arial" w:hAnsi="Arial" w:cs="Arial"/>
        </w:rPr>
        <w:t xml:space="preserve">la </w:t>
      </w:r>
      <w:r w:rsidR="00336C48" w:rsidRPr="000329FB">
        <w:rPr>
          <w:rFonts w:ascii="Arial" w:hAnsi="Arial" w:cs="Arial"/>
        </w:rPr>
        <w:t>SUNAT</w:t>
      </w:r>
      <w:r w:rsidR="004D265F" w:rsidRPr="000329FB">
        <w:rPr>
          <w:rFonts w:ascii="Arial" w:hAnsi="Arial" w:cs="Arial"/>
        </w:rPr>
        <w:t>.</w:t>
      </w:r>
    </w:p>
    <w:p w14:paraId="7D981C79" w14:textId="77777777" w:rsidR="004C1764" w:rsidRPr="000329FB" w:rsidRDefault="004C1764" w:rsidP="0077707F">
      <w:pPr>
        <w:pStyle w:val="Sinespaciado"/>
        <w:ind w:left="708"/>
        <w:rPr>
          <w:rFonts w:ascii="Arial" w:hAnsi="Arial" w:cs="Arial"/>
        </w:rPr>
      </w:pPr>
    </w:p>
    <w:p w14:paraId="4F895700" w14:textId="77777777" w:rsidR="00604344" w:rsidRPr="000329FB" w:rsidRDefault="00964775" w:rsidP="00964775">
      <w:pPr>
        <w:pStyle w:val="Sinespaciado"/>
        <w:ind w:left="993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   b) </w:t>
      </w:r>
      <w:r w:rsidR="00604344" w:rsidRPr="000329FB">
        <w:rPr>
          <w:rFonts w:ascii="Arial" w:hAnsi="Arial" w:cs="Arial"/>
        </w:rPr>
        <w:t>Nombre</w:t>
      </w:r>
      <w:r w:rsidR="00343642" w:rsidRPr="000329FB">
        <w:rPr>
          <w:rFonts w:ascii="Arial" w:hAnsi="Arial" w:cs="Arial"/>
        </w:rPr>
        <w:t xml:space="preserve"> del </w:t>
      </w:r>
      <w:r w:rsidR="00F63FA2" w:rsidRPr="000329FB">
        <w:rPr>
          <w:rFonts w:ascii="Arial" w:hAnsi="Arial" w:cs="Arial"/>
        </w:rPr>
        <w:t>formato digital</w:t>
      </w:r>
      <w:r w:rsidR="00604344" w:rsidRPr="000329FB">
        <w:rPr>
          <w:rFonts w:ascii="Arial" w:hAnsi="Arial" w:cs="Arial"/>
        </w:rPr>
        <w:t xml:space="preserve"> y </w:t>
      </w:r>
      <w:r w:rsidR="00343642" w:rsidRPr="000329FB">
        <w:rPr>
          <w:rFonts w:ascii="Arial" w:hAnsi="Arial" w:cs="Arial"/>
        </w:rPr>
        <w:t xml:space="preserve">del </w:t>
      </w:r>
      <w:r w:rsidR="004E21FC" w:rsidRPr="000329FB">
        <w:rPr>
          <w:rFonts w:ascii="Arial" w:hAnsi="Arial" w:cs="Arial"/>
        </w:rPr>
        <w:t>archivo</w:t>
      </w:r>
      <w:r w:rsidR="001A0540" w:rsidRPr="000329FB">
        <w:rPr>
          <w:rFonts w:ascii="Arial" w:hAnsi="Arial" w:cs="Arial"/>
        </w:rPr>
        <w:t xml:space="preserve"> </w:t>
      </w:r>
      <w:r w:rsidR="00604344" w:rsidRPr="000329FB">
        <w:rPr>
          <w:rFonts w:ascii="Arial" w:hAnsi="Arial" w:cs="Arial"/>
        </w:rPr>
        <w:t>ZIP</w:t>
      </w:r>
    </w:p>
    <w:p w14:paraId="62DB7D61" w14:textId="77777777" w:rsidR="00F63FA2" w:rsidRPr="000329FB" w:rsidRDefault="00F63FA2" w:rsidP="00F63FA2">
      <w:pPr>
        <w:pStyle w:val="Sinespaciado"/>
        <w:ind w:left="1418" w:hanging="284"/>
        <w:jc w:val="both"/>
        <w:rPr>
          <w:rFonts w:ascii="Arial" w:hAnsi="Arial" w:cs="Arial"/>
        </w:rPr>
      </w:pPr>
    </w:p>
    <w:p w14:paraId="1965DF09" w14:textId="77777777" w:rsidR="00604344" w:rsidRPr="000329FB" w:rsidRDefault="00343642" w:rsidP="00F63FA2">
      <w:pPr>
        <w:pStyle w:val="Sinespaciado"/>
        <w:ind w:left="1418" w:hanging="2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El formato </w:t>
      </w:r>
      <w:r w:rsidR="00F63FA2" w:rsidRPr="000329FB">
        <w:rPr>
          <w:rFonts w:ascii="Arial" w:hAnsi="Arial" w:cs="Arial"/>
        </w:rPr>
        <w:t>digital</w:t>
      </w:r>
      <w:r w:rsidR="000A59A3" w:rsidRPr="000329FB">
        <w:rPr>
          <w:rFonts w:ascii="Arial" w:hAnsi="Arial" w:cs="Arial"/>
        </w:rPr>
        <w:t xml:space="preserve"> y </w:t>
      </w:r>
      <w:r w:rsidRPr="000329FB">
        <w:rPr>
          <w:rFonts w:ascii="Arial" w:hAnsi="Arial" w:cs="Arial"/>
        </w:rPr>
        <w:t xml:space="preserve">el archivo </w:t>
      </w:r>
      <w:r w:rsidR="00F63FA2" w:rsidRPr="000329FB">
        <w:rPr>
          <w:rFonts w:ascii="Arial" w:hAnsi="Arial" w:cs="Arial"/>
        </w:rPr>
        <w:t xml:space="preserve">ZIP que </w:t>
      </w:r>
      <w:r w:rsidRPr="000329FB">
        <w:rPr>
          <w:rFonts w:ascii="Arial" w:hAnsi="Arial" w:cs="Arial"/>
        </w:rPr>
        <w:t>contiene al primero debe ser generado</w:t>
      </w:r>
      <w:r w:rsidR="000A59A3" w:rsidRPr="000329FB">
        <w:rPr>
          <w:rFonts w:ascii="Arial" w:hAnsi="Arial" w:cs="Arial"/>
        </w:rPr>
        <w:t xml:space="preserve"> con los nombres que se detallan a continuación</w:t>
      </w:r>
      <w:r w:rsidR="0009557E" w:rsidRPr="000329FB">
        <w:rPr>
          <w:rFonts w:ascii="Arial" w:hAnsi="Arial" w:cs="Arial"/>
        </w:rPr>
        <w:t>:</w:t>
      </w:r>
    </w:p>
    <w:p w14:paraId="742A2C37" w14:textId="77777777" w:rsidR="00604344" w:rsidRPr="000329FB" w:rsidRDefault="00604344" w:rsidP="00F63FA2">
      <w:pPr>
        <w:pStyle w:val="Sinespaciado"/>
        <w:ind w:left="1418" w:hanging="284"/>
        <w:rPr>
          <w:rFonts w:ascii="Arial" w:hAnsi="Arial" w:cs="Arial"/>
        </w:rPr>
      </w:pPr>
    </w:p>
    <w:p w14:paraId="10EF32EB" w14:textId="19AF8B1F" w:rsidR="00CE6874" w:rsidRPr="000329FB" w:rsidRDefault="00CE6874" w:rsidP="00CE6874">
      <w:pPr>
        <w:pStyle w:val="Sinespaciado"/>
        <w:ind w:left="1418"/>
        <w:jc w:val="both"/>
        <w:rPr>
          <w:rFonts w:ascii="Arial" w:hAnsi="Arial" w:cs="Arial"/>
          <w:b/>
        </w:rPr>
      </w:pPr>
      <w:r w:rsidRPr="000329FB">
        <w:rPr>
          <w:rFonts w:ascii="Arial" w:hAnsi="Arial" w:cs="Arial"/>
          <w:b/>
        </w:rPr>
        <w:t xml:space="preserve">b.1) </w:t>
      </w:r>
      <w:bookmarkStart w:id="0" w:name="_Hlk172424"/>
      <w:r w:rsidRPr="000329FB">
        <w:rPr>
          <w:rFonts w:ascii="Arial" w:hAnsi="Arial" w:cs="Arial"/>
          <w:b/>
        </w:rPr>
        <w:t>Factura electrónica, boleta de venta electrónica, las notas electrónicas, la guía de remisión</w:t>
      </w:r>
      <w:r w:rsidR="006145B9" w:rsidRPr="000329FB">
        <w:rPr>
          <w:rFonts w:ascii="Arial" w:hAnsi="Arial" w:cs="Arial"/>
          <w:b/>
        </w:rPr>
        <w:t xml:space="preserve"> electrónica</w:t>
      </w:r>
      <w:r w:rsidR="0066288D" w:rsidRPr="000329FB">
        <w:rPr>
          <w:rFonts w:ascii="Arial" w:hAnsi="Arial" w:cs="Arial"/>
          <w:b/>
        </w:rPr>
        <w:t>,</w:t>
      </w:r>
      <w:r w:rsidRPr="000329FB">
        <w:rPr>
          <w:rFonts w:ascii="Arial" w:hAnsi="Arial" w:cs="Arial"/>
          <w:b/>
        </w:rPr>
        <w:t xml:space="preserve"> los DAE</w:t>
      </w:r>
      <w:r w:rsidR="0066288D" w:rsidRPr="000329FB">
        <w:rPr>
          <w:rFonts w:ascii="Arial" w:hAnsi="Arial" w:cs="Arial"/>
          <w:b/>
        </w:rPr>
        <w:t xml:space="preserve"> y la </w:t>
      </w:r>
      <w:r w:rsidR="0066288D" w:rsidRPr="000329FB">
        <w:rPr>
          <w:rFonts w:ascii="Arial" w:hAnsi="Arial" w:cs="Arial"/>
          <w:b/>
        </w:rPr>
        <w:lastRenderedPageBreak/>
        <w:t>declaración jurada informativa</w:t>
      </w:r>
      <w:r w:rsidRPr="000329FB">
        <w:rPr>
          <w:rFonts w:ascii="Arial" w:hAnsi="Arial" w:cs="Arial"/>
          <w:b/>
        </w:rPr>
        <w:t xml:space="preserve"> </w:t>
      </w:r>
      <w:r w:rsidR="0066288D" w:rsidRPr="000329FB">
        <w:rPr>
          <w:rFonts w:ascii="Arial" w:hAnsi="Arial" w:cs="Arial"/>
          <w:b/>
        </w:rPr>
        <w:t xml:space="preserve">por contingencia </w:t>
      </w:r>
      <w:r w:rsidRPr="000329FB">
        <w:rPr>
          <w:rFonts w:ascii="Arial" w:hAnsi="Arial" w:cs="Arial"/>
          <w:b/>
        </w:rPr>
        <w:t>enviados individualmente</w:t>
      </w:r>
      <w:bookmarkEnd w:id="0"/>
      <w:r w:rsidR="000B3549" w:rsidRPr="000329FB">
        <w:rPr>
          <w:rFonts w:ascii="Arial" w:hAnsi="Arial" w:cs="Arial"/>
          <w:b/>
        </w:rPr>
        <w:t>:</w:t>
      </w:r>
      <w:r w:rsidR="00DA4F85" w:rsidRPr="000329FB">
        <w:rPr>
          <w:rFonts w:ascii="Arial" w:hAnsi="Arial" w:cs="Arial"/>
          <w:b/>
        </w:rPr>
        <w:t xml:space="preserve"> </w:t>
      </w:r>
    </w:p>
    <w:p w14:paraId="43811B71" w14:textId="77777777" w:rsidR="00CE6874" w:rsidRPr="000329FB" w:rsidRDefault="00CE6874" w:rsidP="00F63FA2">
      <w:pPr>
        <w:pStyle w:val="Sinespaciado"/>
        <w:ind w:left="1418" w:hanging="284"/>
        <w:jc w:val="center"/>
        <w:rPr>
          <w:rFonts w:ascii="Arial" w:hAnsi="Arial" w:cs="Arial"/>
          <w:b/>
        </w:rPr>
      </w:pPr>
    </w:p>
    <w:p w14:paraId="4B068F1F" w14:textId="77777777" w:rsidR="00CE6874" w:rsidRPr="000329FB" w:rsidRDefault="00CE6874" w:rsidP="00F63FA2">
      <w:pPr>
        <w:pStyle w:val="Sinespaciado"/>
        <w:ind w:left="1418" w:hanging="284"/>
        <w:jc w:val="center"/>
        <w:rPr>
          <w:rFonts w:ascii="Arial" w:hAnsi="Arial" w:cs="Arial"/>
          <w:b/>
        </w:rPr>
      </w:pPr>
    </w:p>
    <w:tbl>
      <w:tblPr>
        <w:tblW w:w="7027" w:type="dxa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2098"/>
        <w:gridCol w:w="3483"/>
      </w:tblGrid>
      <w:tr w:rsidR="00B938F3" w:rsidRPr="000329FB" w14:paraId="4ED09DBE" w14:textId="77777777" w:rsidTr="007E575F">
        <w:tc>
          <w:tcPr>
            <w:tcW w:w="1446" w:type="dxa"/>
            <w:shd w:val="clear" w:color="auto" w:fill="E5DFEC"/>
          </w:tcPr>
          <w:p w14:paraId="55AD86A1" w14:textId="77777777" w:rsidR="00604344" w:rsidRPr="000329FB" w:rsidRDefault="00604344" w:rsidP="004D5386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0329FB">
              <w:rPr>
                <w:rFonts w:ascii="Arial" w:hAnsi="Arial" w:cs="Arial"/>
                <w:b/>
              </w:rPr>
              <w:t>Posición</w:t>
            </w:r>
          </w:p>
        </w:tc>
        <w:tc>
          <w:tcPr>
            <w:tcW w:w="2098" w:type="dxa"/>
            <w:shd w:val="clear" w:color="auto" w:fill="E5DFEC"/>
          </w:tcPr>
          <w:p w14:paraId="7D12BDAE" w14:textId="77777777" w:rsidR="00604344" w:rsidRPr="000329FB" w:rsidRDefault="00604344" w:rsidP="004D5386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0329FB">
              <w:rPr>
                <w:rFonts w:ascii="Arial" w:hAnsi="Arial" w:cs="Arial"/>
                <w:b/>
              </w:rPr>
              <w:t>Nemotécnico</w:t>
            </w:r>
          </w:p>
        </w:tc>
        <w:tc>
          <w:tcPr>
            <w:tcW w:w="3483" w:type="dxa"/>
            <w:shd w:val="clear" w:color="auto" w:fill="E5DFEC"/>
          </w:tcPr>
          <w:p w14:paraId="5303AB54" w14:textId="77777777" w:rsidR="00604344" w:rsidRPr="000329FB" w:rsidRDefault="00604344" w:rsidP="004D5386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0329FB">
              <w:rPr>
                <w:rFonts w:ascii="Arial" w:hAnsi="Arial" w:cs="Arial"/>
                <w:b/>
              </w:rPr>
              <w:t>Descripción</w:t>
            </w:r>
          </w:p>
        </w:tc>
      </w:tr>
      <w:tr w:rsidR="00B938F3" w:rsidRPr="000329FB" w14:paraId="7BC87BD6" w14:textId="77777777" w:rsidTr="007E575F">
        <w:tc>
          <w:tcPr>
            <w:tcW w:w="1446" w:type="dxa"/>
            <w:shd w:val="clear" w:color="auto" w:fill="F2F2F2"/>
          </w:tcPr>
          <w:p w14:paraId="34404EE7" w14:textId="77777777" w:rsidR="00604344" w:rsidRPr="000329FB" w:rsidRDefault="00604344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01-11</w:t>
            </w:r>
          </w:p>
        </w:tc>
        <w:tc>
          <w:tcPr>
            <w:tcW w:w="2098" w:type="dxa"/>
          </w:tcPr>
          <w:p w14:paraId="221FB555" w14:textId="77777777" w:rsidR="00604344" w:rsidRPr="000329FB" w:rsidRDefault="00604344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RRRRRRRRRRR</w:t>
            </w:r>
          </w:p>
        </w:tc>
        <w:tc>
          <w:tcPr>
            <w:tcW w:w="3483" w:type="dxa"/>
          </w:tcPr>
          <w:p w14:paraId="357C474F" w14:textId="1D9418C3" w:rsidR="00604344" w:rsidRPr="000329FB" w:rsidRDefault="00CD08DA" w:rsidP="004D5386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RUC</w:t>
            </w:r>
            <w:r w:rsidR="007C379C" w:rsidRPr="000329FB">
              <w:rPr>
                <w:rFonts w:ascii="Arial" w:hAnsi="Arial" w:cs="Arial"/>
              </w:rPr>
              <w:t xml:space="preserve"> del e</w:t>
            </w:r>
            <w:r w:rsidR="00902D0E" w:rsidRPr="000329FB">
              <w:rPr>
                <w:rFonts w:ascii="Arial" w:hAnsi="Arial" w:cs="Arial"/>
              </w:rPr>
              <w:t>misor</w:t>
            </w:r>
            <w:r w:rsidR="007C379C" w:rsidRPr="000329FB">
              <w:rPr>
                <w:rFonts w:ascii="Arial" w:hAnsi="Arial" w:cs="Arial"/>
              </w:rPr>
              <w:t xml:space="preserve"> electrónico</w:t>
            </w:r>
          </w:p>
        </w:tc>
      </w:tr>
      <w:tr w:rsidR="00B938F3" w:rsidRPr="000329FB" w14:paraId="7605E19E" w14:textId="77777777" w:rsidTr="007E575F">
        <w:tc>
          <w:tcPr>
            <w:tcW w:w="1446" w:type="dxa"/>
            <w:shd w:val="clear" w:color="auto" w:fill="F2F2F2"/>
          </w:tcPr>
          <w:p w14:paraId="5543AE49" w14:textId="77777777" w:rsidR="00604344" w:rsidRPr="000329FB" w:rsidRDefault="00604344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12</w:t>
            </w:r>
          </w:p>
        </w:tc>
        <w:tc>
          <w:tcPr>
            <w:tcW w:w="2098" w:type="dxa"/>
          </w:tcPr>
          <w:p w14:paraId="208215F1" w14:textId="77777777" w:rsidR="00604344" w:rsidRPr="000329FB" w:rsidRDefault="00604344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-</w:t>
            </w:r>
          </w:p>
        </w:tc>
        <w:tc>
          <w:tcPr>
            <w:tcW w:w="3483" w:type="dxa"/>
          </w:tcPr>
          <w:p w14:paraId="399075D9" w14:textId="5586B71F" w:rsidR="00604344" w:rsidRPr="000329FB" w:rsidRDefault="00C106C9" w:rsidP="004D5386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Guion</w:t>
            </w:r>
            <w:r w:rsidR="00604344" w:rsidRPr="000329FB">
              <w:rPr>
                <w:rFonts w:ascii="Arial" w:hAnsi="Arial" w:cs="Arial"/>
              </w:rPr>
              <w:t xml:space="preserve"> separador</w:t>
            </w:r>
          </w:p>
        </w:tc>
      </w:tr>
      <w:tr w:rsidR="00B938F3" w:rsidRPr="000329FB" w14:paraId="6FF3FDB6" w14:textId="77777777" w:rsidTr="007E575F">
        <w:tc>
          <w:tcPr>
            <w:tcW w:w="1446" w:type="dxa"/>
            <w:shd w:val="clear" w:color="auto" w:fill="F2F2F2"/>
          </w:tcPr>
          <w:p w14:paraId="5AAD57CB" w14:textId="77777777" w:rsidR="00604344" w:rsidRPr="000329FB" w:rsidRDefault="002320B6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13-14</w:t>
            </w:r>
          </w:p>
        </w:tc>
        <w:tc>
          <w:tcPr>
            <w:tcW w:w="2098" w:type="dxa"/>
          </w:tcPr>
          <w:p w14:paraId="470DE814" w14:textId="77777777" w:rsidR="00604344" w:rsidRPr="000329FB" w:rsidRDefault="002320B6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TT</w:t>
            </w:r>
          </w:p>
        </w:tc>
        <w:tc>
          <w:tcPr>
            <w:tcW w:w="3483" w:type="dxa"/>
          </w:tcPr>
          <w:p w14:paraId="7B8D1F3A" w14:textId="15E325AD" w:rsidR="00E769DC" w:rsidRPr="000329FB" w:rsidRDefault="00CC26BC" w:rsidP="004C38A3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eastAsia="Times New Roman" w:hAnsi="Arial" w:cs="Arial"/>
                <w:lang w:eastAsia="es-PE"/>
              </w:rPr>
              <w:t xml:space="preserve">Código de </w:t>
            </w:r>
            <w:r w:rsidR="00DA5412" w:rsidRPr="000329FB">
              <w:rPr>
                <w:rFonts w:ascii="Arial" w:eastAsia="Times New Roman" w:hAnsi="Arial" w:cs="Arial"/>
                <w:lang w:eastAsia="es-PE"/>
              </w:rPr>
              <w:t>t</w:t>
            </w:r>
            <w:r w:rsidR="00723129" w:rsidRPr="000329FB">
              <w:rPr>
                <w:rFonts w:ascii="Arial" w:eastAsia="Times New Roman" w:hAnsi="Arial" w:cs="Arial"/>
                <w:lang w:eastAsia="es-PE"/>
              </w:rPr>
              <w:t xml:space="preserve">ipo de </w:t>
            </w:r>
            <w:r w:rsidR="007E575F" w:rsidRPr="000329FB">
              <w:rPr>
                <w:rFonts w:ascii="Arial" w:eastAsia="Times New Roman" w:hAnsi="Arial" w:cs="Arial"/>
                <w:lang w:eastAsia="es-PE"/>
              </w:rPr>
              <w:t>documento</w:t>
            </w:r>
            <w:r w:rsidRPr="000329FB">
              <w:rPr>
                <w:rFonts w:ascii="Arial" w:eastAsia="Times New Roman" w:hAnsi="Arial" w:cs="Arial"/>
                <w:lang w:eastAsia="es-PE"/>
              </w:rPr>
              <w:t xml:space="preserve">, según </w:t>
            </w:r>
            <w:r w:rsidR="007E575F" w:rsidRPr="000329FB">
              <w:rPr>
                <w:rFonts w:ascii="Arial" w:eastAsia="Times New Roman" w:hAnsi="Arial" w:cs="Arial"/>
                <w:lang w:eastAsia="es-PE"/>
              </w:rPr>
              <w:t xml:space="preserve">el </w:t>
            </w:r>
            <w:r w:rsidR="006904BD" w:rsidRPr="000329FB">
              <w:rPr>
                <w:rFonts w:ascii="Arial" w:eastAsia="Times New Roman" w:hAnsi="Arial" w:cs="Arial"/>
                <w:lang w:eastAsia="es-PE"/>
              </w:rPr>
              <w:t>c</w:t>
            </w:r>
            <w:r w:rsidRPr="000329FB">
              <w:rPr>
                <w:rFonts w:ascii="Arial" w:eastAsia="Times New Roman" w:hAnsi="Arial" w:cs="Arial"/>
                <w:lang w:eastAsia="es-PE"/>
              </w:rPr>
              <w:t>at</w:t>
            </w:r>
            <w:r w:rsidR="006904BD" w:rsidRPr="000329FB">
              <w:rPr>
                <w:rFonts w:ascii="Arial" w:eastAsia="Times New Roman" w:hAnsi="Arial" w:cs="Arial"/>
                <w:lang w:eastAsia="es-PE"/>
              </w:rPr>
              <w:t>á</w:t>
            </w:r>
            <w:r w:rsidRPr="000329FB">
              <w:rPr>
                <w:rFonts w:ascii="Arial" w:eastAsia="Times New Roman" w:hAnsi="Arial" w:cs="Arial"/>
                <w:lang w:eastAsia="es-PE"/>
              </w:rPr>
              <w:t xml:space="preserve">logo </w:t>
            </w:r>
            <w:r w:rsidR="007E575F" w:rsidRPr="000329FB">
              <w:rPr>
                <w:rFonts w:ascii="Arial" w:eastAsia="Times New Roman" w:hAnsi="Arial" w:cs="Arial"/>
                <w:lang w:eastAsia="es-PE"/>
              </w:rPr>
              <w:t>N.° 0</w:t>
            </w:r>
            <w:r w:rsidRPr="000329FB">
              <w:rPr>
                <w:rFonts w:ascii="Arial" w:eastAsia="Times New Roman" w:hAnsi="Arial" w:cs="Arial"/>
                <w:lang w:eastAsia="es-PE"/>
              </w:rPr>
              <w:t xml:space="preserve">1 del </w:t>
            </w:r>
            <w:r w:rsidR="007E575F" w:rsidRPr="000329FB">
              <w:rPr>
                <w:rFonts w:ascii="Arial" w:eastAsia="Times New Roman" w:hAnsi="Arial" w:cs="Arial"/>
                <w:lang w:eastAsia="es-PE"/>
              </w:rPr>
              <w:t>A</w:t>
            </w:r>
            <w:r w:rsidRPr="000329FB">
              <w:rPr>
                <w:rFonts w:ascii="Arial" w:eastAsia="Times New Roman" w:hAnsi="Arial" w:cs="Arial"/>
                <w:lang w:eastAsia="es-PE"/>
              </w:rPr>
              <w:t xml:space="preserve">nexo </w:t>
            </w:r>
            <w:r w:rsidR="007E575F" w:rsidRPr="000329FB">
              <w:rPr>
                <w:rFonts w:ascii="Arial" w:eastAsia="Times New Roman" w:hAnsi="Arial" w:cs="Arial"/>
                <w:lang w:eastAsia="es-PE"/>
              </w:rPr>
              <w:t xml:space="preserve">N.° </w:t>
            </w:r>
            <w:r w:rsidRPr="000329FB">
              <w:rPr>
                <w:rFonts w:ascii="Arial" w:eastAsia="Times New Roman" w:hAnsi="Arial" w:cs="Arial"/>
                <w:lang w:eastAsia="es-PE"/>
              </w:rPr>
              <w:t>8</w:t>
            </w:r>
            <w:r w:rsidR="007E575F" w:rsidRPr="000329FB">
              <w:rPr>
                <w:rFonts w:ascii="Arial" w:eastAsia="Times New Roman" w:hAnsi="Arial" w:cs="Arial"/>
                <w:lang w:eastAsia="es-PE"/>
              </w:rPr>
              <w:t>.</w:t>
            </w:r>
            <w:r w:rsidRPr="000329FB">
              <w:rPr>
                <w:rFonts w:ascii="Arial" w:eastAsia="Times New Roman" w:hAnsi="Arial" w:cs="Arial"/>
                <w:lang w:eastAsia="es-PE"/>
              </w:rPr>
              <w:t xml:space="preserve"> </w:t>
            </w:r>
            <w:r w:rsidRPr="000329FB">
              <w:rPr>
                <w:rFonts w:ascii="Arial" w:eastAsia="Times New Roman" w:hAnsi="Arial" w:cs="Arial"/>
                <w:strike/>
                <w:lang w:eastAsia="es-PE"/>
              </w:rPr>
              <w:t xml:space="preserve">  </w:t>
            </w:r>
            <w:r w:rsidR="005A45C8" w:rsidRPr="000329FB">
              <w:rPr>
                <w:rFonts w:ascii="Arial" w:hAnsi="Arial" w:cs="Arial"/>
              </w:rPr>
              <w:t xml:space="preserve"> </w:t>
            </w:r>
          </w:p>
        </w:tc>
      </w:tr>
      <w:tr w:rsidR="00B938F3" w:rsidRPr="000329FB" w14:paraId="452C26BC" w14:textId="77777777" w:rsidTr="007E575F">
        <w:tc>
          <w:tcPr>
            <w:tcW w:w="1446" w:type="dxa"/>
            <w:shd w:val="clear" w:color="auto" w:fill="F2F2F2"/>
          </w:tcPr>
          <w:p w14:paraId="276052D3" w14:textId="77777777" w:rsidR="00604344" w:rsidRPr="000329FB" w:rsidRDefault="002320B6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15</w:t>
            </w:r>
          </w:p>
        </w:tc>
        <w:tc>
          <w:tcPr>
            <w:tcW w:w="2098" w:type="dxa"/>
          </w:tcPr>
          <w:p w14:paraId="355625C2" w14:textId="77777777" w:rsidR="00604344" w:rsidRPr="000329FB" w:rsidRDefault="002320B6" w:rsidP="004C1764">
            <w:pPr>
              <w:pStyle w:val="Sinespaciado"/>
              <w:rPr>
                <w:rFonts w:ascii="Arial" w:hAnsi="Arial" w:cs="Arial"/>
                <w:strike/>
              </w:rPr>
            </w:pPr>
            <w:r w:rsidRPr="000329FB">
              <w:rPr>
                <w:rFonts w:ascii="Arial" w:hAnsi="Arial" w:cs="Arial"/>
                <w:strike/>
              </w:rPr>
              <w:t>-</w:t>
            </w:r>
          </w:p>
        </w:tc>
        <w:tc>
          <w:tcPr>
            <w:tcW w:w="3483" w:type="dxa"/>
          </w:tcPr>
          <w:p w14:paraId="44F34F0B" w14:textId="699AA7D3" w:rsidR="00604344" w:rsidRPr="000329FB" w:rsidRDefault="00C106C9" w:rsidP="004D5386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Guion</w:t>
            </w:r>
            <w:r w:rsidR="002320B6" w:rsidRPr="000329FB">
              <w:rPr>
                <w:rFonts w:ascii="Arial" w:hAnsi="Arial" w:cs="Arial"/>
              </w:rPr>
              <w:t xml:space="preserve"> separador</w:t>
            </w:r>
            <w:r w:rsidR="00B76738" w:rsidRPr="000329FB">
              <w:rPr>
                <w:rFonts w:ascii="Arial" w:hAnsi="Arial" w:cs="Arial"/>
              </w:rPr>
              <w:t>.</w:t>
            </w:r>
          </w:p>
        </w:tc>
      </w:tr>
      <w:tr w:rsidR="00B938F3" w:rsidRPr="000329FB" w14:paraId="0BFE7E34" w14:textId="77777777" w:rsidTr="00242A28">
        <w:trPr>
          <w:trHeight w:val="4167"/>
        </w:trPr>
        <w:tc>
          <w:tcPr>
            <w:tcW w:w="1446" w:type="dxa"/>
            <w:shd w:val="clear" w:color="auto" w:fill="F2F2F2"/>
          </w:tcPr>
          <w:p w14:paraId="49D6D243" w14:textId="77777777" w:rsidR="00604344" w:rsidRPr="000329FB" w:rsidRDefault="002320B6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16-19</w:t>
            </w:r>
          </w:p>
        </w:tc>
        <w:tc>
          <w:tcPr>
            <w:tcW w:w="2098" w:type="dxa"/>
          </w:tcPr>
          <w:p w14:paraId="514D379E" w14:textId="77777777" w:rsidR="00604344" w:rsidRPr="000329FB" w:rsidRDefault="00902D0E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F</w:t>
            </w:r>
            <w:r w:rsidR="0054356A" w:rsidRPr="000329FB">
              <w:rPr>
                <w:rFonts w:ascii="Arial" w:hAnsi="Arial" w:cs="Arial"/>
              </w:rPr>
              <w:t>AAA</w:t>
            </w:r>
          </w:p>
          <w:p w14:paraId="1A5B9C17" w14:textId="77777777" w:rsidR="00677009" w:rsidRPr="000329FB" w:rsidRDefault="00677009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BAAA</w:t>
            </w:r>
          </w:p>
          <w:p w14:paraId="477FE337" w14:textId="77777777" w:rsidR="00623036" w:rsidRPr="000329FB" w:rsidRDefault="00623036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S</w:t>
            </w:r>
            <w:r w:rsidR="0054356A" w:rsidRPr="000329FB">
              <w:rPr>
                <w:rFonts w:ascii="Arial" w:hAnsi="Arial" w:cs="Arial"/>
              </w:rPr>
              <w:t>AAA</w:t>
            </w:r>
            <w:r w:rsidR="00677009" w:rsidRPr="000329FB">
              <w:rPr>
                <w:rFonts w:ascii="Arial" w:hAnsi="Arial" w:cs="Arial"/>
              </w:rPr>
              <w:t xml:space="preserve"> </w:t>
            </w:r>
            <w:r w:rsidR="00677009" w:rsidRPr="000329FB">
              <w:rPr>
                <w:rFonts w:ascii="Arial" w:hAnsi="Arial" w:cs="Arial"/>
                <w:b/>
                <w:vertAlign w:val="superscript"/>
              </w:rPr>
              <w:t>(1)</w:t>
            </w:r>
          </w:p>
          <w:p w14:paraId="103C8C0D" w14:textId="77777777" w:rsidR="001A0540" w:rsidRPr="000329FB" w:rsidRDefault="00677009" w:rsidP="002820FF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GAAA </w:t>
            </w:r>
            <w:r w:rsidRPr="000329FB">
              <w:rPr>
                <w:rFonts w:ascii="Arial" w:hAnsi="Arial" w:cs="Arial"/>
                <w:b/>
                <w:vertAlign w:val="superscript"/>
              </w:rPr>
              <w:t>(2)</w:t>
            </w:r>
          </w:p>
          <w:p w14:paraId="7DD584BE" w14:textId="77777777" w:rsidR="00677009" w:rsidRPr="000329FB" w:rsidRDefault="00677009" w:rsidP="002820FF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NNNN </w:t>
            </w:r>
            <w:r w:rsidRPr="000329FB">
              <w:rPr>
                <w:rFonts w:ascii="Arial" w:hAnsi="Arial" w:cs="Arial"/>
                <w:b/>
                <w:vertAlign w:val="superscript"/>
              </w:rPr>
              <w:t>(3)</w:t>
            </w:r>
          </w:p>
        </w:tc>
        <w:tc>
          <w:tcPr>
            <w:tcW w:w="3483" w:type="dxa"/>
          </w:tcPr>
          <w:p w14:paraId="03526BCE" w14:textId="462910A7" w:rsidR="001227CC" w:rsidRPr="000329FB" w:rsidRDefault="00723129" w:rsidP="004C38A3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eastAsia="Times New Roman" w:hAnsi="Arial" w:cs="Arial"/>
                <w:lang w:eastAsia="es-PE"/>
              </w:rPr>
              <w:t>Serie de</w:t>
            </w:r>
            <w:r w:rsidR="00623036" w:rsidRPr="000329FB">
              <w:rPr>
                <w:rFonts w:ascii="Arial" w:eastAsia="Times New Roman" w:hAnsi="Arial" w:cs="Arial"/>
                <w:lang w:eastAsia="es-PE"/>
              </w:rPr>
              <w:t>l</w:t>
            </w:r>
            <w:r w:rsidRPr="000329FB">
              <w:rPr>
                <w:rFonts w:ascii="Arial" w:eastAsia="Times New Roman" w:hAnsi="Arial" w:cs="Arial"/>
                <w:lang w:eastAsia="es-PE"/>
              </w:rPr>
              <w:t xml:space="preserve"> </w:t>
            </w:r>
            <w:r w:rsidR="00623036" w:rsidRPr="000329FB">
              <w:rPr>
                <w:rFonts w:ascii="Arial" w:eastAsia="Times New Roman" w:hAnsi="Arial" w:cs="Arial"/>
                <w:lang w:eastAsia="es-PE"/>
              </w:rPr>
              <w:t xml:space="preserve">comprobante de pago </w:t>
            </w:r>
            <w:r w:rsidR="007E575F" w:rsidRPr="000329FB">
              <w:rPr>
                <w:rFonts w:ascii="Arial" w:eastAsia="Times New Roman" w:hAnsi="Arial" w:cs="Arial"/>
                <w:lang w:eastAsia="es-PE"/>
              </w:rPr>
              <w:t>o documento</w:t>
            </w:r>
            <w:r w:rsidRPr="000329FB">
              <w:rPr>
                <w:rFonts w:ascii="Arial" w:eastAsia="Times New Roman" w:hAnsi="Arial" w:cs="Arial"/>
                <w:lang w:eastAsia="es-PE"/>
              </w:rPr>
              <w:t>. Se espera que el primer carácter sea la constante “F”</w:t>
            </w:r>
            <w:r w:rsidR="001227CC" w:rsidRPr="000329FB">
              <w:rPr>
                <w:rFonts w:ascii="Arial" w:eastAsia="Times New Roman" w:hAnsi="Arial" w:cs="Arial"/>
                <w:lang w:eastAsia="es-PE"/>
              </w:rPr>
              <w:t xml:space="preserve">, “B”, </w:t>
            </w:r>
            <w:r w:rsidR="00623036" w:rsidRPr="000329FB">
              <w:rPr>
                <w:rFonts w:ascii="Arial" w:eastAsia="Times New Roman" w:hAnsi="Arial" w:cs="Arial"/>
                <w:lang w:eastAsia="es-PE"/>
              </w:rPr>
              <w:t>“S”</w:t>
            </w:r>
            <w:r w:rsidR="001227CC" w:rsidRPr="000329FB">
              <w:rPr>
                <w:rFonts w:ascii="Arial" w:eastAsia="Times New Roman" w:hAnsi="Arial" w:cs="Arial"/>
                <w:lang w:eastAsia="es-PE"/>
              </w:rPr>
              <w:t xml:space="preserve"> o “G”, según corresponda,</w:t>
            </w:r>
            <w:r w:rsidRPr="000329FB">
              <w:rPr>
                <w:rFonts w:ascii="Arial" w:eastAsia="Times New Roman" w:hAnsi="Arial" w:cs="Arial"/>
                <w:lang w:eastAsia="es-PE"/>
              </w:rPr>
              <w:t xml:space="preserve"> seguido por tres caracteres alfanuméricos</w:t>
            </w:r>
            <w:r w:rsidR="001227CC" w:rsidRPr="000329FB">
              <w:rPr>
                <w:rFonts w:ascii="Arial" w:eastAsia="Times New Roman" w:hAnsi="Arial" w:cs="Arial"/>
                <w:lang w:eastAsia="es-PE"/>
              </w:rPr>
              <w:t xml:space="preserve">, </w:t>
            </w:r>
            <w:r w:rsidR="001227CC" w:rsidRPr="000329FB">
              <w:rPr>
                <w:rFonts w:ascii="Arial" w:hAnsi="Arial" w:cs="Arial"/>
              </w:rPr>
              <w:t xml:space="preserve">excepto </w:t>
            </w:r>
            <w:r w:rsidR="00B76738" w:rsidRPr="000329FB">
              <w:rPr>
                <w:rFonts w:ascii="Arial" w:hAnsi="Arial" w:cs="Arial"/>
              </w:rPr>
              <w:t xml:space="preserve">cuando se </w:t>
            </w:r>
            <w:r w:rsidR="0066288D" w:rsidRPr="000329FB">
              <w:rPr>
                <w:rFonts w:ascii="Arial" w:hAnsi="Arial" w:cs="Arial"/>
              </w:rPr>
              <w:t xml:space="preserve">trate de la declaración jurada informativa </w:t>
            </w:r>
            <w:r w:rsidR="00B76738" w:rsidRPr="000329FB">
              <w:rPr>
                <w:rFonts w:ascii="Arial" w:hAnsi="Arial" w:cs="Arial"/>
              </w:rPr>
              <w:t xml:space="preserve">por contingencia </w:t>
            </w:r>
            <w:r w:rsidR="0066288D" w:rsidRPr="000329FB">
              <w:rPr>
                <w:rFonts w:ascii="Arial" w:hAnsi="Arial" w:cs="Arial"/>
              </w:rPr>
              <w:t>respecto del</w:t>
            </w:r>
            <w:r w:rsidR="00B76738" w:rsidRPr="000329FB">
              <w:rPr>
                <w:rFonts w:ascii="Arial" w:hAnsi="Arial" w:cs="Arial"/>
              </w:rPr>
              <w:t xml:space="preserve"> </w:t>
            </w:r>
            <w:r w:rsidR="00251C45" w:rsidRPr="000329FB">
              <w:rPr>
                <w:rFonts w:ascii="Arial" w:hAnsi="Arial" w:cs="Arial"/>
              </w:rPr>
              <w:t>compro</w:t>
            </w:r>
            <w:r w:rsidR="001227CC" w:rsidRPr="000329FB">
              <w:rPr>
                <w:rFonts w:ascii="Arial" w:hAnsi="Arial" w:cs="Arial"/>
              </w:rPr>
              <w:t>bante</w:t>
            </w:r>
            <w:r w:rsidR="007E575F" w:rsidRPr="000329FB">
              <w:rPr>
                <w:rFonts w:ascii="Arial" w:hAnsi="Arial" w:cs="Arial"/>
              </w:rPr>
              <w:t xml:space="preserve"> de pago </w:t>
            </w:r>
            <w:r w:rsidR="00B76738" w:rsidRPr="000329FB">
              <w:rPr>
                <w:rFonts w:ascii="Arial" w:hAnsi="Arial" w:cs="Arial"/>
              </w:rPr>
              <w:t>o documento</w:t>
            </w:r>
            <w:r w:rsidR="0066288D" w:rsidRPr="000329FB">
              <w:rPr>
                <w:rFonts w:ascii="Arial" w:hAnsi="Arial" w:cs="Arial"/>
              </w:rPr>
              <w:t xml:space="preserve"> emitido</w:t>
            </w:r>
            <w:r w:rsidR="00B76738" w:rsidRPr="000329FB">
              <w:rPr>
                <w:rFonts w:ascii="Arial" w:hAnsi="Arial" w:cs="Arial"/>
              </w:rPr>
              <w:t xml:space="preserve"> </w:t>
            </w:r>
            <w:r w:rsidR="007E575F" w:rsidRPr="000329FB">
              <w:rPr>
                <w:rFonts w:ascii="Arial" w:hAnsi="Arial" w:cs="Arial"/>
              </w:rPr>
              <w:t>en formato impreso</w:t>
            </w:r>
            <w:r w:rsidR="00B76738" w:rsidRPr="000329FB">
              <w:rPr>
                <w:rFonts w:ascii="Arial" w:hAnsi="Arial" w:cs="Arial"/>
              </w:rPr>
              <w:t xml:space="preserve"> </w:t>
            </w:r>
            <w:r w:rsidR="007E575F" w:rsidRPr="000329FB">
              <w:rPr>
                <w:rFonts w:ascii="Arial" w:hAnsi="Arial" w:cs="Arial"/>
              </w:rPr>
              <w:t>y/o importado por imprenta autorizada</w:t>
            </w:r>
            <w:r w:rsidR="002E1A02" w:rsidRPr="000329FB">
              <w:rPr>
                <w:rFonts w:ascii="Arial" w:hAnsi="Arial" w:cs="Arial"/>
              </w:rPr>
              <w:t>, en cuyo caso la serie será numérica y deberá encontrarse autorizado por SUNAT</w:t>
            </w:r>
            <w:r w:rsidR="00E75432" w:rsidRPr="000329FB">
              <w:rPr>
                <w:rFonts w:ascii="Arial" w:hAnsi="Arial" w:cs="Arial"/>
              </w:rPr>
              <w:t>.</w:t>
            </w:r>
          </w:p>
        </w:tc>
      </w:tr>
      <w:tr w:rsidR="00B938F3" w:rsidRPr="000329FB" w14:paraId="415DCFB9" w14:textId="77777777" w:rsidTr="007E575F">
        <w:tc>
          <w:tcPr>
            <w:tcW w:w="1446" w:type="dxa"/>
            <w:shd w:val="clear" w:color="auto" w:fill="F2F2F2"/>
          </w:tcPr>
          <w:p w14:paraId="3D3C457E" w14:textId="77777777" w:rsidR="00902D0E" w:rsidRPr="000329FB" w:rsidRDefault="00902D0E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20</w:t>
            </w:r>
          </w:p>
        </w:tc>
        <w:tc>
          <w:tcPr>
            <w:tcW w:w="2098" w:type="dxa"/>
          </w:tcPr>
          <w:p w14:paraId="4C42D0E0" w14:textId="77777777" w:rsidR="00902D0E" w:rsidRPr="000329FB" w:rsidRDefault="00902D0E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-</w:t>
            </w:r>
          </w:p>
        </w:tc>
        <w:tc>
          <w:tcPr>
            <w:tcW w:w="3483" w:type="dxa"/>
          </w:tcPr>
          <w:p w14:paraId="3A53F153" w14:textId="2C2C08A3" w:rsidR="00902D0E" w:rsidRPr="000329FB" w:rsidRDefault="00C106C9" w:rsidP="004D5386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Guion</w:t>
            </w:r>
            <w:r w:rsidR="00902D0E" w:rsidRPr="000329FB">
              <w:rPr>
                <w:rFonts w:ascii="Arial" w:hAnsi="Arial" w:cs="Arial"/>
              </w:rPr>
              <w:t xml:space="preserve"> separador</w:t>
            </w:r>
          </w:p>
        </w:tc>
      </w:tr>
      <w:tr w:rsidR="00B938F3" w:rsidRPr="000329FB" w14:paraId="6B3F6B45" w14:textId="77777777" w:rsidTr="007E575F">
        <w:tc>
          <w:tcPr>
            <w:tcW w:w="1446" w:type="dxa"/>
            <w:shd w:val="clear" w:color="auto" w:fill="F2F2F2"/>
          </w:tcPr>
          <w:p w14:paraId="46F6CC7D" w14:textId="77777777" w:rsidR="00902D0E" w:rsidRPr="000329FB" w:rsidRDefault="00902D0E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21-28</w:t>
            </w:r>
          </w:p>
        </w:tc>
        <w:tc>
          <w:tcPr>
            <w:tcW w:w="2098" w:type="dxa"/>
          </w:tcPr>
          <w:p w14:paraId="050FC0EA" w14:textId="77777777" w:rsidR="00902D0E" w:rsidRPr="000329FB" w:rsidRDefault="00902D0E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CCCCCCCC</w:t>
            </w:r>
          </w:p>
        </w:tc>
        <w:tc>
          <w:tcPr>
            <w:tcW w:w="3483" w:type="dxa"/>
          </w:tcPr>
          <w:p w14:paraId="48687AE4" w14:textId="0F620B0B" w:rsidR="00902D0E" w:rsidRPr="000329FB" w:rsidRDefault="00964178" w:rsidP="004C38A3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Número correlativo </w:t>
            </w:r>
            <w:r w:rsidR="005F1F89" w:rsidRPr="000329FB">
              <w:rPr>
                <w:rFonts w:ascii="Arial" w:hAnsi="Arial" w:cs="Arial"/>
              </w:rPr>
              <w:t xml:space="preserve">del comprobante de pago </w:t>
            </w:r>
            <w:r w:rsidR="00B76738" w:rsidRPr="000329FB">
              <w:rPr>
                <w:rFonts w:ascii="Arial" w:hAnsi="Arial" w:cs="Arial"/>
              </w:rPr>
              <w:t>o documento</w:t>
            </w:r>
            <w:r w:rsidRPr="000329FB">
              <w:rPr>
                <w:rFonts w:ascii="Arial" w:hAnsi="Arial" w:cs="Arial"/>
              </w:rPr>
              <w:t xml:space="preserve">. Este campo es </w:t>
            </w:r>
            <w:r w:rsidR="00C106C9" w:rsidRPr="000329FB">
              <w:rPr>
                <w:rFonts w:ascii="Arial" w:hAnsi="Arial" w:cs="Arial"/>
              </w:rPr>
              <w:t>variante. Se</w:t>
            </w:r>
            <w:r w:rsidR="00902D0E" w:rsidRPr="000329FB">
              <w:rPr>
                <w:rFonts w:ascii="Arial" w:hAnsi="Arial" w:cs="Arial"/>
              </w:rPr>
              <w:t xml:space="preserve"> espera un mínimo de 1 y máximo de 8</w:t>
            </w:r>
            <w:r w:rsidRPr="000329FB">
              <w:rPr>
                <w:rFonts w:ascii="Arial" w:hAnsi="Arial" w:cs="Arial"/>
              </w:rPr>
              <w:t xml:space="preserve"> dígitos</w:t>
            </w:r>
            <w:r w:rsidR="007533B3" w:rsidRPr="000329FB">
              <w:rPr>
                <w:rFonts w:ascii="Arial" w:hAnsi="Arial" w:cs="Arial"/>
              </w:rPr>
              <w:t>.</w:t>
            </w:r>
          </w:p>
        </w:tc>
      </w:tr>
      <w:tr w:rsidR="00B938F3" w:rsidRPr="000329FB" w14:paraId="6AD98189" w14:textId="77777777" w:rsidTr="007E575F">
        <w:tc>
          <w:tcPr>
            <w:tcW w:w="1446" w:type="dxa"/>
            <w:shd w:val="clear" w:color="auto" w:fill="F2F2F2"/>
          </w:tcPr>
          <w:p w14:paraId="7B032C3A" w14:textId="77777777" w:rsidR="00902D0E" w:rsidRPr="000329FB" w:rsidRDefault="00902D0E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29</w:t>
            </w:r>
            <w:r w:rsidR="00E94709" w:rsidRPr="000329FB">
              <w:rPr>
                <w:rFonts w:ascii="Arial" w:hAnsi="Arial" w:cs="Arial"/>
              </w:rPr>
              <w:t xml:space="preserve"> (</w:t>
            </w:r>
            <w:r w:rsidR="00E94709" w:rsidRPr="000329FB">
              <w:rPr>
                <w:rFonts w:ascii="Arial" w:hAnsi="Arial" w:cs="Arial"/>
                <w:b/>
              </w:rPr>
              <w:t>*</w:t>
            </w:r>
            <w:r w:rsidR="00E94709" w:rsidRPr="000329FB">
              <w:rPr>
                <w:rFonts w:ascii="Arial" w:hAnsi="Arial" w:cs="Arial"/>
              </w:rPr>
              <w:t>)</w:t>
            </w:r>
          </w:p>
        </w:tc>
        <w:tc>
          <w:tcPr>
            <w:tcW w:w="2098" w:type="dxa"/>
          </w:tcPr>
          <w:p w14:paraId="43C49825" w14:textId="77777777" w:rsidR="00902D0E" w:rsidRPr="000329FB" w:rsidRDefault="00902D0E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.</w:t>
            </w:r>
          </w:p>
        </w:tc>
        <w:tc>
          <w:tcPr>
            <w:tcW w:w="3483" w:type="dxa"/>
          </w:tcPr>
          <w:p w14:paraId="680D8CA5" w14:textId="30543007" w:rsidR="00902D0E" w:rsidRPr="000329FB" w:rsidRDefault="004B464A" w:rsidP="004D5386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Punto de extensión</w:t>
            </w:r>
          </w:p>
        </w:tc>
      </w:tr>
      <w:tr w:rsidR="00B938F3" w:rsidRPr="000329FB" w14:paraId="05FFD553" w14:textId="77777777" w:rsidTr="007E575F">
        <w:tc>
          <w:tcPr>
            <w:tcW w:w="1446" w:type="dxa"/>
            <w:shd w:val="clear" w:color="auto" w:fill="F2F2F2"/>
          </w:tcPr>
          <w:p w14:paraId="354B5EAE" w14:textId="77777777" w:rsidR="004B464A" w:rsidRPr="000329FB" w:rsidRDefault="004B464A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30-32</w:t>
            </w:r>
            <w:r w:rsidR="00E94709" w:rsidRPr="000329FB">
              <w:rPr>
                <w:rFonts w:ascii="Arial" w:hAnsi="Arial" w:cs="Arial"/>
              </w:rPr>
              <w:t xml:space="preserve"> (</w:t>
            </w:r>
            <w:r w:rsidR="00E94709" w:rsidRPr="000329FB">
              <w:rPr>
                <w:rFonts w:ascii="Arial" w:hAnsi="Arial" w:cs="Arial"/>
                <w:b/>
              </w:rPr>
              <w:t>*</w:t>
            </w:r>
            <w:r w:rsidR="00E94709" w:rsidRPr="000329FB">
              <w:rPr>
                <w:rFonts w:ascii="Arial" w:hAnsi="Arial" w:cs="Arial"/>
              </w:rPr>
              <w:t>)</w:t>
            </w:r>
          </w:p>
        </w:tc>
        <w:tc>
          <w:tcPr>
            <w:tcW w:w="2098" w:type="dxa"/>
          </w:tcPr>
          <w:p w14:paraId="277C0112" w14:textId="77777777" w:rsidR="004B464A" w:rsidRPr="000329FB" w:rsidRDefault="004B464A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EEE</w:t>
            </w:r>
          </w:p>
        </w:tc>
        <w:tc>
          <w:tcPr>
            <w:tcW w:w="3483" w:type="dxa"/>
          </w:tcPr>
          <w:p w14:paraId="5B41CA6E" w14:textId="28C35C14" w:rsidR="004B464A" w:rsidRPr="000329FB" w:rsidRDefault="004B464A" w:rsidP="004D5386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Extensión del archivo</w:t>
            </w:r>
          </w:p>
        </w:tc>
      </w:tr>
      <w:tr w:rsidR="00B938F3" w:rsidRPr="000329FB" w14:paraId="34B84F72" w14:textId="77777777" w:rsidTr="007E575F">
        <w:tc>
          <w:tcPr>
            <w:tcW w:w="1446" w:type="dxa"/>
            <w:shd w:val="clear" w:color="auto" w:fill="F2F2F2"/>
          </w:tcPr>
          <w:p w14:paraId="42A79231" w14:textId="77777777" w:rsidR="004B464A" w:rsidRPr="000329FB" w:rsidRDefault="004B464A" w:rsidP="004C1764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098" w:type="dxa"/>
          </w:tcPr>
          <w:p w14:paraId="31A02EC1" w14:textId="77777777" w:rsidR="004B464A" w:rsidRPr="000329FB" w:rsidRDefault="004B464A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XML</w:t>
            </w:r>
          </w:p>
        </w:tc>
        <w:tc>
          <w:tcPr>
            <w:tcW w:w="3483" w:type="dxa"/>
          </w:tcPr>
          <w:p w14:paraId="692E6A7E" w14:textId="69B03571" w:rsidR="004B464A" w:rsidRPr="000329FB" w:rsidRDefault="004B464A" w:rsidP="004D5386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Para el caso del </w:t>
            </w:r>
            <w:r w:rsidR="00CD08DA" w:rsidRPr="000329FB">
              <w:rPr>
                <w:rFonts w:ascii="Arial" w:hAnsi="Arial" w:cs="Arial"/>
              </w:rPr>
              <w:t>formato</w:t>
            </w:r>
            <w:r w:rsidRPr="000329FB">
              <w:rPr>
                <w:rFonts w:ascii="Arial" w:hAnsi="Arial" w:cs="Arial"/>
              </w:rPr>
              <w:t xml:space="preserve"> XML</w:t>
            </w:r>
          </w:p>
        </w:tc>
      </w:tr>
      <w:tr w:rsidR="00B938F3" w:rsidRPr="000329FB" w14:paraId="2F3100B2" w14:textId="77777777" w:rsidTr="007E575F">
        <w:tc>
          <w:tcPr>
            <w:tcW w:w="1446" w:type="dxa"/>
            <w:shd w:val="clear" w:color="auto" w:fill="F2F2F2"/>
          </w:tcPr>
          <w:p w14:paraId="1DCCA2EE" w14:textId="77777777" w:rsidR="004B464A" w:rsidRPr="000329FB" w:rsidRDefault="004B464A" w:rsidP="004C1764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098" w:type="dxa"/>
          </w:tcPr>
          <w:p w14:paraId="4E93481F" w14:textId="77777777" w:rsidR="004B464A" w:rsidRPr="000329FB" w:rsidRDefault="004B464A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ZIP</w:t>
            </w:r>
          </w:p>
        </w:tc>
        <w:tc>
          <w:tcPr>
            <w:tcW w:w="3483" w:type="dxa"/>
          </w:tcPr>
          <w:p w14:paraId="0342A7EE" w14:textId="27FF2983" w:rsidR="004B464A" w:rsidRPr="000329FB" w:rsidRDefault="004B464A" w:rsidP="004D5386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Para el caso del archivo ZIP</w:t>
            </w:r>
          </w:p>
        </w:tc>
      </w:tr>
      <w:tr w:rsidR="002320B6" w:rsidRPr="000329FB" w14:paraId="48D954C3" w14:textId="77777777" w:rsidTr="00723129">
        <w:tc>
          <w:tcPr>
            <w:tcW w:w="7027" w:type="dxa"/>
            <w:gridSpan w:val="3"/>
          </w:tcPr>
          <w:p w14:paraId="05F47F17" w14:textId="20C3ADB5" w:rsidR="00E94709" w:rsidRPr="000329FB" w:rsidRDefault="00E94709" w:rsidP="004D5386">
            <w:pPr>
              <w:pStyle w:val="Sinespaciado"/>
              <w:ind w:left="176" w:hanging="284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(</w:t>
            </w:r>
            <w:r w:rsidRPr="000329FB">
              <w:rPr>
                <w:rFonts w:ascii="Arial" w:hAnsi="Arial" w:cs="Arial"/>
                <w:b/>
              </w:rPr>
              <w:t>*</w:t>
            </w:r>
            <w:r w:rsidRPr="000329FB">
              <w:rPr>
                <w:rFonts w:ascii="Arial" w:hAnsi="Arial" w:cs="Arial"/>
              </w:rPr>
              <w:t xml:space="preserve">) Las posiciones pueden variar dependiendo de la longitud del </w:t>
            </w:r>
            <w:r w:rsidR="00B76738" w:rsidRPr="000329FB">
              <w:rPr>
                <w:rFonts w:ascii="Arial" w:hAnsi="Arial" w:cs="Arial"/>
              </w:rPr>
              <w:t xml:space="preserve">número </w:t>
            </w:r>
            <w:r w:rsidRPr="000329FB">
              <w:rPr>
                <w:rFonts w:ascii="Arial" w:hAnsi="Arial" w:cs="Arial"/>
              </w:rPr>
              <w:t>correlativo.</w:t>
            </w:r>
          </w:p>
          <w:p w14:paraId="0FBC5858" w14:textId="77777777" w:rsidR="00E94709" w:rsidRPr="000329FB" w:rsidRDefault="00E94709" w:rsidP="004C1764">
            <w:pPr>
              <w:pStyle w:val="Sinespaciado"/>
              <w:rPr>
                <w:rFonts w:ascii="Arial" w:hAnsi="Arial" w:cs="Arial"/>
              </w:rPr>
            </w:pPr>
          </w:p>
          <w:p w14:paraId="4795EA48" w14:textId="77777777" w:rsidR="002320B6" w:rsidRPr="000329FB" w:rsidRDefault="002320B6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Ejemplo</w:t>
            </w:r>
            <w:r w:rsidR="00A14A9D" w:rsidRPr="000329FB">
              <w:rPr>
                <w:rFonts w:ascii="Arial" w:hAnsi="Arial" w:cs="Arial"/>
              </w:rPr>
              <w:t>:</w:t>
            </w:r>
          </w:p>
          <w:p w14:paraId="5D499C7A" w14:textId="77777777" w:rsidR="00A14A9D" w:rsidRPr="000329FB" w:rsidRDefault="00A14A9D" w:rsidP="004C1764">
            <w:pPr>
              <w:pStyle w:val="Sinespaciado"/>
              <w:rPr>
                <w:rFonts w:ascii="Arial" w:hAnsi="Arial" w:cs="Arial"/>
              </w:rPr>
            </w:pPr>
          </w:p>
          <w:p w14:paraId="6C04E9BB" w14:textId="77777777" w:rsidR="00A14A9D" w:rsidRPr="000329FB" w:rsidRDefault="00A14A9D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Nombre del archivo ZIP: </w:t>
            </w:r>
            <w:r w:rsidRPr="000329FB">
              <w:rPr>
                <w:rFonts w:ascii="Arial" w:hAnsi="Arial" w:cs="Arial"/>
                <w:b/>
                <w:i/>
              </w:rPr>
              <w:t>20100066603-01-F001-1.ZIP</w:t>
            </w:r>
          </w:p>
          <w:p w14:paraId="13879CFA" w14:textId="77777777" w:rsidR="00A14A9D" w:rsidRPr="000329FB" w:rsidRDefault="00A14A9D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Nombre del archivo XML: </w:t>
            </w:r>
            <w:r w:rsidRPr="000329FB">
              <w:rPr>
                <w:rFonts w:ascii="Arial" w:hAnsi="Arial" w:cs="Arial"/>
                <w:b/>
                <w:i/>
              </w:rPr>
              <w:t>20100066603-01-F001-1.XML</w:t>
            </w:r>
          </w:p>
          <w:p w14:paraId="549DE7FA" w14:textId="77777777" w:rsidR="00A14A9D" w:rsidRPr="000329FB" w:rsidRDefault="00A14A9D" w:rsidP="004C1764">
            <w:pPr>
              <w:pStyle w:val="Sinespaciado"/>
              <w:rPr>
                <w:rFonts w:ascii="Arial" w:hAnsi="Arial" w:cs="Arial"/>
              </w:rPr>
            </w:pPr>
          </w:p>
        </w:tc>
      </w:tr>
    </w:tbl>
    <w:p w14:paraId="549588BE" w14:textId="77777777" w:rsidR="00604344" w:rsidRPr="000329FB" w:rsidRDefault="00604344" w:rsidP="004C1764">
      <w:pPr>
        <w:pStyle w:val="Sinespaciado"/>
        <w:rPr>
          <w:rFonts w:ascii="Arial" w:hAnsi="Arial" w:cs="Arial"/>
          <w:i/>
          <w:u w:val="single"/>
        </w:rPr>
      </w:pPr>
    </w:p>
    <w:p w14:paraId="07ABBAF1" w14:textId="68882F8C" w:rsidR="00CC26BC" w:rsidRPr="000329FB" w:rsidRDefault="0064059C" w:rsidP="00CC26BC">
      <w:pPr>
        <w:pStyle w:val="Prrafodelista"/>
        <w:numPr>
          <w:ilvl w:val="0"/>
          <w:numId w:val="14"/>
        </w:numPr>
        <w:jc w:val="both"/>
        <w:rPr>
          <w:rFonts w:ascii="Arial" w:hAnsi="Arial" w:cs="Arial"/>
        </w:rPr>
      </w:pPr>
      <w:bookmarkStart w:id="1" w:name="_Hlk172654"/>
      <w:r w:rsidRPr="000329FB">
        <w:rPr>
          <w:rFonts w:ascii="Arial" w:hAnsi="Arial" w:cs="Arial"/>
        </w:rPr>
        <w:t>Para el caso de</w:t>
      </w:r>
      <w:r w:rsidR="00D7306E" w:rsidRPr="000329FB">
        <w:rPr>
          <w:rFonts w:ascii="Arial" w:hAnsi="Arial" w:cs="Arial"/>
        </w:rPr>
        <w:t xml:space="preserve"> </w:t>
      </w:r>
      <w:r w:rsidRPr="000329FB">
        <w:rPr>
          <w:rFonts w:ascii="Arial" w:hAnsi="Arial" w:cs="Arial"/>
        </w:rPr>
        <w:t>l</w:t>
      </w:r>
      <w:r w:rsidR="00D7306E" w:rsidRPr="000329FB">
        <w:rPr>
          <w:rFonts w:ascii="Arial" w:hAnsi="Arial" w:cs="Arial"/>
        </w:rPr>
        <w:t>os</w:t>
      </w:r>
      <w:r w:rsidRPr="000329FB">
        <w:rPr>
          <w:rFonts w:ascii="Arial" w:hAnsi="Arial" w:cs="Arial"/>
        </w:rPr>
        <w:t xml:space="preserve"> </w:t>
      </w:r>
      <w:r w:rsidR="00CE2DF1" w:rsidRPr="000329FB">
        <w:rPr>
          <w:rFonts w:ascii="Arial" w:hAnsi="Arial" w:cs="Arial"/>
        </w:rPr>
        <w:t>recibo</w:t>
      </w:r>
      <w:r w:rsidR="00D7306E" w:rsidRPr="000329FB">
        <w:rPr>
          <w:rFonts w:ascii="Arial" w:hAnsi="Arial" w:cs="Arial"/>
        </w:rPr>
        <w:t>s</w:t>
      </w:r>
      <w:r w:rsidR="002E1A02" w:rsidRPr="000329FB">
        <w:rPr>
          <w:rFonts w:ascii="Arial" w:hAnsi="Arial" w:cs="Arial"/>
        </w:rPr>
        <w:t xml:space="preserve"> electrónicos</w:t>
      </w:r>
      <w:r w:rsidR="00CE2DF1" w:rsidRPr="000329FB">
        <w:rPr>
          <w:rFonts w:ascii="Arial" w:hAnsi="Arial" w:cs="Arial"/>
        </w:rPr>
        <w:t xml:space="preserve"> </w:t>
      </w:r>
      <w:r w:rsidR="002E1A02" w:rsidRPr="000329FB">
        <w:rPr>
          <w:rFonts w:ascii="Arial" w:hAnsi="Arial" w:cs="Arial"/>
        </w:rPr>
        <w:t>por</w:t>
      </w:r>
      <w:r w:rsidR="00CE2DF1" w:rsidRPr="000329FB">
        <w:rPr>
          <w:rFonts w:ascii="Arial" w:hAnsi="Arial" w:cs="Arial"/>
        </w:rPr>
        <w:t xml:space="preserve"> servicios públicos.</w:t>
      </w:r>
    </w:p>
    <w:p w14:paraId="622F61D3" w14:textId="7187EC17" w:rsidR="00CC26BC" w:rsidRPr="000329FB" w:rsidRDefault="00CC26BC" w:rsidP="00CC26BC">
      <w:pPr>
        <w:pStyle w:val="Prrafodelista"/>
        <w:numPr>
          <w:ilvl w:val="0"/>
          <w:numId w:val="14"/>
        </w:numPr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Para el caso de </w:t>
      </w:r>
      <w:r w:rsidR="00F6101A" w:rsidRPr="000329FB">
        <w:rPr>
          <w:rFonts w:ascii="Arial" w:hAnsi="Arial" w:cs="Arial"/>
        </w:rPr>
        <w:t>g</w:t>
      </w:r>
      <w:r w:rsidRPr="000329FB">
        <w:rPr>
          <w:rFonts w:ascii="Arial" w:hAnsi="Arial" w:cs="Arial"/>
        </w:rPr>
        <w:t xml:space="preserve">uías de </w:t>
      </w:r>
      <w:r w:rsidR="00F6101A" w:rsidRPr="000329FB">
        <w:rPr>
          <w:rFonts w:ascii="Arial" w:hAnsi="Arial" w:cs="Arial"/>
        </w:rPr>
        <w:t>r</w:t>
      </w:r>
      <w:r w:rsidRPr="000329FB">
        <w:rPr>
          <w:rFonts w:ascii="Arial" w:hAnsi="Arial" w:cs="Arial"/>
        </w:rPr>
        <w:t>emisión</w:t>
      </w:r>
      <w:r w:rsidR="006145B9" w:rsidRPr="000329FB">
        <w:rPr>
          <w:rFonts w:ascii="Arial" w:hAnsi="Arial" w:cs="Arial"/>
        </w:rPr>
        <w:t xml:space="preserve"> electrónicas</w:t>
      </w:r>
      <w:r w:rsidR="002E1A02" w:rsidRPr="000329FB">
        <w:rPr>
          <w:rFonts w:ascii="Arial" w:hAnsi="Arial" w:cs="Arial"/>
        </w:rPr>
        <w:t>.</w:t>
      </w:r>
    </w:p>
    <w:p w14:paraId="4EC8D749" w14:textId="30709E5B" w:rsidR="00CC26BC" w:rsidRPr="000329FB" w:rsidRDefault="00CC26BC" w:rsidP="00CC26BC">
      <w:pPr>
        <w:pStyle w:val="Prrafodelista"/>
        <w:numPr>
          <w:ilvl w:val="0"/>
          <w:numId w:val="14"/>
        </w:numPr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Para el caso de los formatos digitales a través de los cuales el emisor electrónico obligado declara la información de los com</w:t>
      </w:r>
      <w:r w:rsidR="0064059C" w:rsidRPr="000329FB">
        <w:rPr>
          <w:rFonts w:ascii="Arial" w:hAnsi="Arial" w:cs="Arial"/>
        </w:rPr>
        <w:t>probantes de pago</w:t>
      </w:r>
      <w:r w:rsidR="002E1A02" w:rsidRPr="000329FB">
        <w:rPr>
          <w:rFonts w:ascii="Arial" w:hAnsi="Arial" w:cs="Arial"/>
        </w:rPr>
        <w:t xml:space="preserve"> o documentos</w:t>
      </w:r>
      <w:r w:rsidR="007A03EE" w:rsidRPr="000329FB">
        <w:rPr>
          <w:rFonts w:ascii="Arial" w:hAnsi="Arial" w:cs="Arial"/>
        </w:rPr>
        <w:t xml:space="preserve"> </w:t>
      </w:r>
      <w:r w:rsidR="002E1A02" w:rsidRPr="000329FB">
        <w:rPr>
          <w:rFonts w:ascii="Arial" w:hAnsi="Arial" w:cs="Arial"/>
        </w:rPr>
        <w:t>en formatos impresos y/o importados por imprenta autorizada</w:t>
      </w:r>
      <w:r w:rsidRPr="000329FB">
        <w:rPr>
          <w:rFonts w:ascii="Arial" w:hAnsi="Arial" w:cs="Arial"/>
        </w:rPr>
        <w:t xml:space="preserve">, según lo regulado por el </w:t>
      </w:r>
      <w:r w:rsidR="00DA4F85" w:rsidRPr="000329FB">
        <w:rPr>
          <w:rFonts w:ascii="Arial" w:hAnsi="Arial" w:cs="Arial"/>
        </w:rPr>
        <w:t xml:space="preserve">acápite 4.2.4 del numeral 4.2 del </w:t>
      </w:r>
      <w:r w:rsidRPr="000329FB">
        <w:rPr>
          <w:rFonts w:ascii="Arial" w:hAnsi="Arial" w:cs="Arial"/>
        </w:rPr>
        <w:t>artículo 4° de la R</w:t>
      </w:r>
      <w:r w:rsidR="00AD5CCE" w:rsidRPr="000329FB">
        <w:rPr>
          <w:rFonts w:ascii="Arial" w:hAnsi="Arial" w:cs="Arial"/>
        </w:rPr>
        <w:t xml:space="preserve">esolución de </w:t>
      </w:r>
      <w:r w:rsidRPr="000329FB">
        <w:rPr>
          <w:rFonts w:ascii="Arial" w:hAnsi="Arial" w:cs="Arial"/>
        </w:rPr>
        <w:t>S</w:t>
      </w:r>
      <w:r w:rsidR="00AD5CCE" w:rsidRPr="000329FB">
        <w:rPr>
          <w:rFonts w:ascii="Arial" w:hAnsi="Arial" w:cs="Arial"/>
        </w:rPr>
        <w:t xml:space="preserve">uperintendencia N.° </w:t>
      </w:r>
      <w:r w:rsidRPr="000329FB">
        <w:rPr>
          <w:rFonts w:ascii="Arial" w:hAnsi="Arial" w:cs="Arial"/>
        </w:rPr>
        <w:t>300</w:t>
      </w:r>
      <w:r w:rsidR="00AD5CCE" w:rsidRPr="000329FB">
        <w:rPr>
          <w:rFonts w:ascii="Arial" w:hAnsi="Arial" w:cs="Arial"/>
        </w:rPr>
        <w:t xml:space="preserve"> </w:t>
      </w:r>
      <w:r w:rsidRPr="000329FB">
        <w:rPr>
          <w:rFonts w:ascii="Arial" w:hAnsi="Arial" w:cs="Arial"/>
        </w:rPr>
        <w:t>– 2014/SUNAT y modificatorias</w:t>
      </w:r>
      <w:r w:rsidR="002E1A02" w:rsidRPr="000329FB">
        <w:rPr>
          <w:rFonts w:ascii="Arial" w:hAnsi="Arial" w:cs="Arial"/>
        </w:rPr>
        <w:t>.</w:t>
      </w:r>
      <w:r w:rsidRPr="000329FB">
        <w:rPr>
          <w:rFonts w:ascii="Arial" w:hAnsi="Arial" w:cs="Arial"/>
        </w:rPr>
        <w:t xml:space="preserve"> </w:t>
      </w:r>
    </w:p>
    <w:bookmarkEnd w:id="1"/>
    <w:p w14:paraId="09F7DA1F" w14:textId="77777777" w:rsidR="005A45C8" w:rsidRPr="000329FB" w:rsidRDefault="005A45C8" w:rsidP="004C1764">
      <w:pPr>
        <w:pStyle w:val="Sinespaciado"/>
        <w:rPr>
          <w:rFonts w:ascii="Arial" w:hAnsi="Arial" w:cs="Arial"/>
          <w:i/>
          <w:u w:val="single"/>
        </w:rPr>
      </w:pPr>
    </w:p>
    <w:p w14:paraId="04779F7F" w14:textId="77777777" w:rsidR="000B4F15" w:rsidRPr="000329FB" w:rsidRDefault="00CD08DA" w:rsidP="00F63FA2">
      <w:pPr>
        <w:pStyle w:val="Sinespaciado"/>
        <w:ind w:left="1843" w:hanging="425"/>
        <w:rPr>
          <w:rFonts w:ascii="Arial" w:hAnsi="Arial" w:cs="Arial"/>
          <w:b/>
        </w:rPr>
      </w:pPr>
      <w:r w:rsidRPr="000329FB">
        <w:rPr>
          <w:rFonts w:ascii="Arial" w:hAnsi="Arial" w:cs="Arial"/>
          <w:b/>
        </w:rPr>
        <w:t>b</w:t>
      </w:r>
      <w:r w:rsidR="002258D4" w:rsidRPr="000329FB">
        <w:rPr>
          <w:rFonts w:ascii="Arial" w:hAnsi="Arial" w:cs="Arial"/>
          <w:b/>
        </w:rPr>
        <w:t>.</w:t>
      </w:r>
      <w:r w:rsidRPr="000329FB">
        <w:rPr>
          <w:rFonts w:ascii="Arial" w:hAnsi="Arial" w:cs="Arial"/>
          <w:b/>
        </w:rPr>
        <w:t>2</w:t>
      </w:r>
      <w:r w:rsidR="002258D4" w:rsidRPr="000329FB">
        <w:rPr>
          <w:rFonts w:ascii="Arial" w:hAnsi="Arial" w:cs="Arial"/>
          <w:b/>
        </w:rPr>
        <w:t xml:space="preserve">) </w:t>
      </w:r>
      <w:r w:rsidR="004E21FC" w:rsidRPr="000329FB">
        <w:rPr>
          <w:rFonts w:ascii="Arial" w:hAnsi="Arial" w:cs="Arial"/>
          <w:b/>
        </w:rPr>
        <w:t xml:space="preserve">Comunicación </w:t>
      </w:r>
      <w:r w:rsidR="00F63FA2" w:rsidRPr="000329FB">
        <w:rPr>
          <w:rFonts w:ascii="Arial" w:hAnsi="Arial" w:cs="Arial"/>
          <w:b/>
        </w:rPr>
        <w:t>de baja</w:t>
      </w:r>
      <w:r w:rsidR="000B4F15" w:rsidRPr="000329FB">
        <w:rPr>
          <w:rFonts w:ascii="Arial" w:hAnsi="Arial" w:cs="Arial"/>
          <w:b/>
        </w:rPr>
        <w:t>:</w:t>
      </w:r>
    </w:p>
    <w:p w14:paraId="7C2E8281" w14:textId="77777777" w:rsidR="001A4ABA" w:rsidRPr="000329FB" w:rsidRDefault="001A4ABA" w:rsidP="004C1764">
      <w:pPr>
        <w:pStyle w:val="Sinespaciado"/>
        <w:rPr>
          <w:rFonts w:ascii="Arial" w:hAnsi="Arial" w:cs="Arial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3058"/>
      </w:tblGrid>
      <w:tr w:rsidR="00B938F3" w:rsidRPr="000329FB" w14:paraId="46936AD8" w14:textId="77777777" w:rsidTr="004D5386">
        <w:tc>
          <w:tcPr>
            <w:tcW w:w="1701" w:type="dxa"/>
            <w:shd w:val="clear" w:color="auto" w:fill="E5DFEC"/>
          </w:tcPr>
          <w:p w14:paraId="1F5197FC" w14:textId="77777777" w:rsidR="000B4F15" w:rsidRPr="000329FB" w:rsidRDefault="000B4F15" w:rsidP="004D5386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0329FB">
              <w:rPr>
                <w:rFonts w:ascii="Arial" w:hAnsi="Arial" w:cs="Arial"/>
                <w:b/>
              </w:rPr>
              <w:t>Posición</w:t>
            </w:r>
          </w:p>
        </w:tc>
        <w:tc>
          <w:tcPr>
            <w:tcW w:w="2268" w:type="dxa"/>
            <w:shd w:val="clear" w:color="auto" w:fill="E5DFEC"/>
          </w:tcPr>
          <w:p w14:paraId="1840619C" w14:textId="77777777" w:rsidR="000B4F15" w:rsidRPr="000329FB" w:rsidRDefault="000B4F15" w:rsidP="004D5386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0329FB">
              <w:rPr>
                <w:rFonts w:ascii="Arial" w:hAnsi="Arial" w:cs="Arial"/>
                <w:b/>
              </w:rPr>
              <w:t>Nemotécnico</w:t>
            </w:r>
          </w:p>
        </w:tc>
        <w:tc>
          <w:tcPr>
            <w:tcW w:w="3058" w:type="dxa"/>
            <w:shd w:val="clear" w:color="auto" w:fill="E5DFEC"/>
          </w:tcPr>
          <w:p w14:paraId="78ED66F3" w14:textId="77777777" w:rsidR="000B4F15" w:rsidRPr="000329FB" w:rsidRDefault="000B4F15" w:rsidP="004D5386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0329FB">
              <w:rPr>
                <w:rFonts w:ascii="Arial" w:hAnsi="Arial" w:cs="Arial"/>
                <w:b/>
              </w:rPr>
              <w:t>Descripción</w:t>
            </w:r>
          </w:p>
        </w:tc>
      </w:tr>
      <w:tr w:rsidR="00B938F3" w:rsidRPr="000329FB" w14:paraId="36065B2A" w14:textId="77777777" w:rsidTr="004D5386">
        <w:tc>
          <w:tcPr>
            <w:tcW w:w="1701" w:type="dxa"/>
            <w:shd w:val="clear" w:color="auto" w:fill="F2F2F2"/>
          </w:tcPr>
          <w:p w14:paraId="2076AFF8" w14:textId="77777777" w:rsidR="000B4F15" w:rsidRPr="000329FB" w:rsidRDefault="000B4F15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01-11</w:t>
            </w:r>
          </w:p>
        </w:tc>
        <w:tc>
          <w:tcPr>
            <w:tcW w:w="2268" w:type="dxa"/>
          </w:tcPr>
          <w:p w14:paraId="04498C39" w14:textId="77777777" w:rsidR="000B4F15" w:rsidRPr="000329FB" w:rsidRDefault="000B4F15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RRRRRRRRRRR</w:t>
            </w:r>
          </w:p>
        </w:tc>
        <w:tc>
          <w:tcPr>
            <w:tcW w:w="3058" w:type="dxa"/>
          </w:tcPr>
          <w:p w14:paraId="149512FE" w14:textId="02E84AEE" w:rsidR="000B4F15" w:rsidRPr="000329FB" w:rsidRDefault="00964178" w:rsidP="00964178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RUC del e</w:t>
            </w:r>
            <w:r w:rsidR="000B4F15" w:rsidRPr="000329FB">
              <w:rPr>
                <w:rFonts w:ascii="Arial" w:hAnsi="Arial" w:cs="Arial"/>
              </w:rPr>
              <w:t>misor</w:t>
            </w:r>
            <w:r w:rsidRPr="000329FB">
              <w:rPr>
                <w:rFonts w:ascii="Arial" w:hAnsi="Arial" w:cs="Arial"/>
              </w:rPr>
              <w:t xml:space="preserve"> electrónico</w:t>
            </w:r>
          </w:p>
        </w:tc>
      </w:tr>
      <w:tr w:rsidR="00B938F3" w:rsidRPr="000329FB" w14:paraId="7F389F7F" w14:textId="77777777" w:rsidTr="004D5386">
        <w:tc>
          <w:tcPr>
            <w:tcW w:w="1701" w:type="dxa"/>
            <w:shd w:val="clear" w:color="auto" w:fill="F2F2F2"/>
          </w:tcPr>
          <w:p w14:paraId="2CE41946" w14:textId="77777777" w:rsidR="000B4F15" w:rsidRPr="000329FB" w:rsidRDefault="000B4F15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12</w:t>
            </w:r>
          </w:p>
        </w:tc>
        <w:tc>
          <w:tcPr>
            <w:tcW w:w="2268" w:type="dxa"/>
          </w:tcPr>
          <w:p w14:paraId="45AA630D" w14:textId="77777777" w:rsidR="000B4F15" w:rsidRPr="000329FB" w:rsidRDefault="000B4F15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-</w:t>
            </w:r>
          </w:p>
        </w:tc>
        <w:tc>
          <w:tcPr>
            <w:tcW w:w="3058" w:type="dxa"/>
          </w:tcPr>
          <w:p w14:paraId="34A6D4A5" w14:textId="248F32C0" w:rsidR="000B4F15" w:rsidRPr="000329FB" w:rsidRDefault="00C106C9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Guion</w:t>
            </w:r>
            <w:r w:rsidR="000B4F15" w:rsidRPr="000329FB">
              <w:rPr>
                <w:rFonts w:ascii="Arial" w:hAnsi="Arial" w:cs="Arial"/>
              </w:rPr>
              <w:t xml:space="preserve"> separador</w:t>
            </w:r>
          </w:p>
        </w:tc>
      </w:tr>
      <w:tr w:rsidR="00B938F3" w:rsidRPr="000329FB" w14:paraId="7896C1E0" w14:textId="77777777" w:rsidTr="004D5386">
        <w:tc>
          <w:tcPr>
            <w:tcW w:w="1701" w:type="dxa"/>
            <w:shd w:val="clear" w:color="auto" w:fill="F2F2F2"/>
          </w:tcPr>
          <w:p w14:paraId="3A4BB802" w14:textId="77777777" w:rsidR="000B4F15" w:rsidRPr="000329FB" w:rsidRDefault="000B4F15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13-14</w:t>
            </w:r>
          </w:p>
        </w:tc>
        <w:tc>
          <w:tcPr>
            <w:tcW w:w="2268" w:type="dxa"/>
          </w:tcPr>
          <w:p w14:paraId="05DEFBB9" w14:textId="77777777" w:rsidR="000B4F15" w:rsidRPr="000329FB" w:rsidRDefault="000B4F15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TT</w:t>
            </w:r>
          </w:p>
        </w:tc>
        <w:tc>
          <w:tcPr>
            <w:tcW w:w="3058" w:type="dxa"/>
          </w:tcPr>
          <w:p w14:paraId="566B9743" w14:textId="0E3F979B" w:rsidR="000B4F15" w:rsidRPr="000329FB" w:rsidRDefault="000B4F15" w:rsidP="00D76D7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Tipo de </w:t>
            </w:r>
            <w:r w:rsidR="00D76D74" w:rsidRPr="000329FB">
              <w:rPr>
                <w:rFonts w:ascii="Arial" w:hAnsi="Arial" w:cs="Arial"/>
              </w:rPr>
              <w:t>resumen</w:t>
            </w:r>
          </w:p>
        </w:tc>
      </w:tr>
      <w:tr w:rsidR="00B938F3" w:rsidRPr="000329FB" w14:paraId="523D0251" w14:textId="77777777" w:rsidTr="004D5386">
        <w:tc>
          <w:tcPr>
            <w:tcW w:w="1701" w:type="dxa"/>
            <w:shd w:val="clear" w:color="auto" w:fill="F2F2F2"/>
          </w:tcPr>
          <w:p w14:paraId="4A9894BA" w14:textId="77777777" w:rsidR="00593FEB" w:rsidRPr="000329FB" w:rsidRDefault="00593FEB" w:rsidP="0080417D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A8E8234" w14:textId="77777777" w:rsidR="00593FEB" w:rsidRPr="000329FB" w:rsidRDefault="00593FEB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RA</w:t>
            </w:r>
          </w:p>
        </w:tc>
        <w:tc>
          <w:tcPr>
            <w:tcW w:w="3058" w:type="dxa"/>
          </w:tcPr>
          <w:p w14:paraId="2825EE8B" w14:textId="249AC2A0" w:rsidR="00593FEB" w:rsidRPr="000329FB" w:rsidRDefault="00593FEB" w:rsidP="00964178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Comunicación de </w:t>
            </w:r>
            <w:r w:rsidR="00A72D32" w:rsidRPr="000329FB">
              <w:rPr>
                <w:rFonts w:ascii="Arial" w:hAnsi="Arial" w:cs="Arial"/>
              </w:rPr>
              <w:t>b</w:t>
            </w:r>
            <w:r w:rsidRPr="000329FB">
              <w:rPr>
                <w:rFonts w:ascii="Arial" w:hAnsi="Arial" w:cs="Arial"/>
              </w:rPr>
              <w:t>aja</w:t>
            </w:r>
          </w:p>
        </w:tc>
      </w:tr>
      <w:tr w:rsidR="00B938F3" w:rsidRPr="000329FB" w14:paraId="625FA162" w14:textId="77777777" w:rsidTr="004D5386">
        <w:tc>
          <w:tcPr>
            <w:tcW w:w="1701" w:type="dxa"/>
            <w:shd w:val="clear" w:color="auto" w:fill="F2F2F2"/>
          </w:tcPr>
          <w:p w14:paraId="098EC3A2" w14:textId="77777777" w:rsidR="000B4F15" w:rsidRPr="000329FB" w:rsidRDefault="000B4F15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15</w:t>
            </w:r>
          </w:p>
        </w:tc>
        <w:tc>
          <w:tcPr>
            <w:tcW w:w="2268" w:type="dxa"/>
          </w:tcPr>
          <w:p w14:paraId="44F3C809" w14:textId="77777777" w:rsidR="000B4F15" w:rsidRPr="000329FB" w:rsidRDefault="000B4F15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-</w:t>
            </w:r>
          </w:p>
        </w:tc>
        <w:tc>
          <w:tcPr>
            <w:tcW w:w="3058" w:type="dxa"/>
          </w:tcPr>
          <w:p w14:paraId="574DE539" w14:textId="60293A8E" w:rsidR="000B4F15" w:rsidRPr="000329FB" w:rsidRDefault="00C106C9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Guion</w:t>
            </w:r>
            <w:r w:rsidR="000B4F15" w:rsidRPr="000329FB">
              <w:rPr>
                <w:rFonts w:ascii="Arial" w:hAnsi="Arial" w:cs="Arial"/>
              </w:rPr>
              <w:t xml:space="preserve"> separador</w:t>
            </w:r>
          </w:p>
        </w:tc>
      </w:tr>
      <w:tr w:rsidR="00B938F3" w:rsidRPr="000329FB" w14:paraId="144DA64D" w14:textId="77777777" w:rsidTr="004D5386">
        <w:tc>
          <w:tcPr>
            <w:tcW w:w="1701" w:type="dxa"/>
            <w:shd w:val="clear" w:color="auto" w:fill="F2F2F2"/>
          </w:tcPr>
          <w:p w14:paraId="09BF191A" w14:textId="77777777" w:rsidR="000B4F15" w:rsidRPr="000329FB" w:rsidRDefault="003D6DFE" w:rsidP="003D6DFE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16</w:t>
            </w:r>
            <w:r w:rsidR="000B4F15" w:rsidRPr="000329FB">
              <w:rPr>
                <w:rFonts w:ascii="Arial" w:hAnsi="Arial" w:cs="Arial"/>
              </w:rPr>
              <w:t>-2</w:t>
            </w:r>
            <w:r w:rsidRPr="000329FB">
              <w:rPr>
                <w:rFonts w:ascii="Arial" w:hAnsi="Arial" w:cs="Arial"/>
              </w:rPr>
              <w:t>3</w:t>
            </w:r>
          </w:p>
        </w:tc>
        <w:tc>
          <w:tcPr>
            <w:tcW w:w="2268" w:type="dxa"/>
          </w:tcPr>
          <w:p w14:paraId="0332AE86" w14:textId="77777777" w:rsidR="000B4F15" w:rsidRPr="000329FB" w:rsidRDefault="003D6DFE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YYYYMMDD</w:t>
            </w:r>
          </w:p>
        </w:tc>
        <w:tc>
          <w:tcPr>
            <w:tcW w:w="3058" w:type="dxa"/>
          </w:tcPr>
          <w:p w14:paraId="4A5E075F" w14:textId="77777777" w:rsidR="000B4F15" w:rsidRPr="000329FB" w:rsidRDefault="003D6DFE" w:rsidP="004D5386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Fecha de la generación del archivo</w:t>
            </w:r>
            <w:r w:rsidR="00715905" w:rsidRPr="000329FB">
              <w:rPr>
                <w:rFonts w:ascii="Arial" w:hAnsi="Arial" w:cs="Arial"/>
              </w:rPr>
              <w:t xml:space="preserve"> en formato YYYYMMDD</w:t>
            </w:r>
            <w:r w:rsidR="006D6C22" w:rsidRPr="000329FB">
              <w:rPr>
                <w:rFonts w:ascii="Arial" w:hAnsi="Arial" w:cs="Arial"/>
              </w:rPr>
              <w:t>.</w:t>
            </w:r>
          </w:p>
        </w:tc>
      </w:tr>
      <w:tr w:rsidR="00B938F3" w:rsidRPr="000329FB" w14:paraId="61DC0AC7" w14:textId="77777777" w:rsidTr="004D5386">
        <w:tc>
          <w:tcPr>
            <w:tcW w:w="1701" w:type="dxa"/>
            <w:shd w:val="clear" w:color="auto" w:fill="F2F2F2"/>
          </w:tcPr>
          <w:p w14:paraId="01F199D7" w14:textId="77777777" w:rsidR="00CD08DA" w:rsidRPr="000329FB" w:rsidRDefault="00CD08DA" w:rsidP="00244AD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24</w:t>
            </w:r>
          </w:p>
        </w:tc>
        <w:tc>
          <w:tcPr>
            <w:tcW w:w="2268" w:type="dxa"/>
          </w:tcPr>
          <w:p w14:paraId="2CA7739F" w14:textId="77777777" w:rsidR="00CD08DA" w:rsidRPr="000329FB" w:rsidRDefault="00CD08DA" w:rsidP="00244AD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-</w:t>
            </w:r>
          </w:p>
        </w:tc>
        <w:tc>
          <w:tcPr>
            <w:tcW w:w="3058" w:type="dxa"/>
          </w:tcPr>
          <w:p w14:paraId="2F0B5C2E" w14:textId="0086B83C" w:rsidR="00CD08DA" w:rsidRPr="000329FB" w:rsidRDefault="00C106C9" w:rsidP="00244AD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Guion</w:t>
            </w:r>
            <w:r w:rsidR="00CD08DA" w:rsidRPr="000329FB">
              <w:rPr>
                <w:rFonts w:ascii="Arial" w:hAnsi="Arial" w:cs="Arial"/>
              </w:rPr>
              <w:t xml:space="preserve"> separador</w:t>
            </w:r>
            <w:r w:rsidR="00F307EB" w:rsidRPr="000329FB">
              <w:rPr>
                <w:rFonts w:ascii="Arial" w:hAnsi="Arial" w:cs="Arial"/>
              </w:rPr>
              <w:t>.</w:t>
            </w:r>
          </w:p>
        </w:tc>
      </w:tr>
      <w:tr w:rsidR="00B938F3" w:rsidRPr="000329FB" w14:paraId="6FED125B" w14:textId="77777777" w:rsidTr="004D5386">
        <w:tc>
          <w:tcPr>
            <w:tcW w:w="1701" w:type="dxa"/>
            <w:shd w:val="clear" w:color="auto" w:fill="F2F2F2"/>
          </w:tcPr>
          <w:p w14:paraId="51966BBA" w14:textId="77777777" w:rsidR="00CD08DA" w:rsidRPr="000329FB" w:rsidRDefault="00CD08DA" w:rsidP="00244AD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25-29</w:t>
            </w:r>
          </w:p>
        </w:tc>
        <w:tc>
          <w:tcPr>
            <w:tcW w:w="2268" w:type="dxa"/>
          </w:tcPr>
          <w:p w14:paraId="12AFACF1" w14:textId="77777777" w:rsidR="00CD08DA" w:rsidRPr="000329FB" w:rsidRDefault="00CD08DA" w:rsidP="00244AD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CCCCC</w:t>
            </w:r>
          </w:p>
        </w:tc>
        <w:tc>
          <w:tcPr>
            <w:tcW w:w="3058" w:type="dxa"/>
          </w:tcPr>
          <w:p w14:paraId="788A6261" w14:textId="77777777" w:rsidR="00CD08DA" w:rsidRPr="000329FB" w:rsidRDefault="00CD08DA" w:rsidP="004D5386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N</w:t>
            </w:r>
            <w:r w:rsidR="00A9750A" w:rsidRPr="000329FB">
              <w:rPr>
                <w:rFonts w:ascii="Arial" w:hAnsi="Arial" w:cs="Arial"/>
              </w:rPr>
              <w:t>ú</w:t>
            </w:r>
            <w:r w:rsidRPr="000329FB">
              <w:rPr>
                <w:rFonts w:ascii="Arial" w:hAnsi="Arial" w:cs="Arial"/>
              </w:rPr>
              <w:t>mero correlativo. Este campo es variante, se espera un mínimo de 1 y máximo de 5</w:t>
            </w:r>
            <w:r w:rsidR="00B3298B" w:rsidRPr="000329FB">
              <w:rPr>
                <w:rFonts w:ascii="Arial" w:hAnsi="Arial" w:cs="Arial"/>
              </w:rPr>
              <w:t xml:space="preserve"> dígitos</w:t>
            </w:r>
            <w:r w:rsidRPr="000329FB">
              <w:rPr>
                <w:rFonts w:ascii="Arial" w:hAnsi="Arial" w:cs="Arial"/>
              </w:rPr>
              <w:t>.</w:t>
            </w:r>
          </w:p>
        </w:tc>
      </w:tr>
      <w:tr w:rsidR="00B938F3" w:rsidRPr="000329FB" w14:paraId="33267EC9" w14:textId="77777777" w:rsidTr="004D5386">
        <w:tc>
          <w:tcPr>
            <w:tcW w:w="1701" w:type="dxa"/>
            <w:shd w:val="clear" w:color="auto" w:fill="F2F2F2"/>
          </w:tcPr>
          <w:p w14:paraId="74E61548" w14:textId="77777777" w:rsidR="00CD08DA" w:rsidRPr="000329FB" w:rsidRDefault="00CD08DA" w:rsidP="00CD08DA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30 (</w:t>
            </w:r>
            <w:r w:rsidRPr="000329FB">
              <w:rPr>
                <w:rFonts w:ascii="Arial" w:hAnsi="Arial" w:cs="Arial"/>
                <w:b/>
              </w:rPr>
              <w:t>*</w:t>
            </w:r>
            <w:r w:rsidRPr="000329FB">
              <w:rPr>
                <w:rFonts w:ascii="Arial" w:hAnsi="Arial" w:cs="Arial"/>
              </w:rPr>
              <w:t>)</w:t>
            </w:r>
          </w:p>
        </w:tc>
        <w:tc>
          <w:tcPr>
            <w:tcW w:w="2268" w:type="dxa"/>
          </w:tcPr>
          <w:p w14:paraId="39CB5E79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.</w:t>
            </w:r>
          </w:p>
        </w:tc>
        <w:tc>
          <w:tcPr>
            <w:tcW w:w="3058" w:type="dxa"/>
          </w:tcPr>
          <w:p w14:paraId="49F4106A" w14:textId="28B84FE6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Punto de extensión</w:t>
            </w:r>
          </w:p>
        </w:tc>
      </w:tr>
      <w:tr w:rsidR="00B938F3" w:rsidRPr="000329FB" w14:paraId="452C6CA5" w14:textId="77777777" w:rsidTr="004D5386">
        <w:tc>
          <w:tcPr>
            <w:tcW w:w="1701" w:type="dxa"/>
            <w:shd w:val="clear" w:color="auto" w:fill="F2F2F2"/>
          </w:tcPr>
          <w:p w14:paraId="66DABB69" w14:textId="77777777" w:rsidR="00CD08DA" w:rsidRPr="000329FB" w:rsidRDefault="00CD08DA" w:rsidP="00CD08DA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31-33(</w:t>
            </w:r>
            <w:r w:rsidRPr="000329FB">
              <w:rPr>
                <w:rFonts w:ascii="Arial" w:hAnsi="Arial" w:cs="Arial"/>
                <w:b/>
              </w:rPr>
              <w:t>*</w:t>
            </w:r>
            <w:r w:rsidRPr="000329FB">
              <w:rPr>
                <w:rFonts w:ascii="Arial" w:hAnsi="Arial" w:cs="Arial"/>
              </w:rPr>
              <w:t>)</w:t>
            </w:r>
          </w:p>
        </w:tc>
        <w:tc>
          <w:tcPr>
            <w:tcW w:w="2268" w:type="dxa"/>
          </w:tcPr>
          <w:p w14:paraId="7054958A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EEE</w:t>
            </w:r>
          </w:p>
        </w:tc>
        <w:tc>
          <w:tcPr>
            <w:tcW w:w="3058" w:type="dxa"/>
          </w:tcPr>
          <w:p w14:paraId="77F9CCA2" w14:textId="41DDFD20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Extensión del archivo</w:t>
            </w:r>
          </w:p>
        </w:tc>
      </w:tr>
      <w:tr w:rsidR="00B938F3" w:rsidRPr="000329FB" w14:paraId="01E3CE91" w14:textId="77777777" w:rsidTr="004D5386">
        <w:tc>
          <w:tcPr>
            <w:tcW w:w="1701" w:type="dxa"/>
            <w:shd w:val="clear" w:color="auto" w:fill="F2F2F2"/>
          </w:tcPr>
          <w:p w14:paraId="5450D147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B797ABE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XML</w:t>
            </w:r>
          </w:p>
        </w:tc>
        <w:tc>
          <w:tcPr>
            <w:tcW w:w="3058" w:type="dxa"/>
          </w:tcPr>
          <w:p w14:paraId="3E669EB8" w14:textId="7824F3A6" w:rsidR="00CD08DA" w:rsidRPr="000329FB" w:rsidRDefault="00CD08DA" w:rsidP="004D5386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Para el caso del formato XML</w:t>
            </w:r>
            <w:r w:rsidR="00F307EB" w:rsidRPr="000329FB">
              <w:rPr>
                <w:rFonts w:ascii="Arial" w:hAnsi="Arial" w:cs="Arial"/>
              </w:rPr>
              <w:t>.</w:t>
            </w:r>
          </w:p>
        </w:tc>
      </w:tr>
      <w:tr w:rsidR="00B938F3" w:rsidRPr="000329FB" w14:paraId="015BEB93" w14:textId="77777777" w:rsidTr="004D5386">
        <w:tc>
          <w:tcPr>
            <w:tcW w:w="1701" w:type="dxa"/>
            <w:shd w:val="clear" w:color="auto" w:fill="F2F2F2"/>
          </w:tcPr>
          <w:p w14:paraId="1B783C5D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6EB06B4A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ZIP</w:t>
            </w:r>
          </w:p>
        </w:tc>
        <w:tc>
          <w:tcPr>
            <w:tcW w:w="3058" w:type="dxa"/>
          </w:tcPr>
          <w:p w14:paraId="0110ECE0" w14:textId="7C4494E8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Para el caso del archivo ZIP</w:t>
            </w:r>
          </w:p>
        </w:tc>
      </w:tr>
      <w:tr w:rsidR="00CD08DA" w:rsidRPr="000329FB" w14:paraId="698D6B0A" w14:textId="77777777" w:rsidTr="004D5386">
        <w:tc>
          <w:tcPr>
            <w:tcW w:w="7027" w:type="dxa"/>
            <w:gridSpan w:val="3"/>
          </w:tcPr>
          <w:p w14:paraId="3E692199" w14:textId="1D45E5F8" w:rsidR="00CD08DA" w:rsidRPr="000329FB" w:rsidRDefault="00CD08DA" w:rsidP="004D5386">
            <w:pPr>
              <w:pStyle w:val="Sinespaciado"/>
              <w:ind w:left="176" w:hanging="284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(</w:t>
            </w:r>
            <w:r w:rsidRPr="000329FB">
              <w:rPr>
                <w:rFonts w:ascii="Arial" w:hAnsi="Arial" w:cs="Arial"/>
                <w:b/>
              </w:rPr>
              <w:t>*</w:t>
            </w:r>
            <w:r w:rsidRPr="000329FB">
              <w:rPr>
                <w:rFonts w:ascii="Arial" w:hAnsi="Arial" w:cs="Arial"/>
              </w:rPr>
              <w:t xml:space="preserve">) Las posiciones pueden variar dependiendo de la longitud del </w:t>
            </w:r>
            <w:r w:rsidR="00F307EB" w:rsidRPr="000329FB">
              <w:rPr>
                <w:rFonts w:ascii="Arial" w:hAnsi="Arial" w:cs="Arial"/>
              </w:rPr>
              <w:t xml:space="preserve">número </w:t>
            </w:r>
            <w:r w:rsidRPr="000329FB">
              <w:rPr>
                <w:rFonts w:ascii="Arial" w:hAnsi="Arial" w:cs="Arial"/>
              </w:rPr>
              <w:t>correlativo.</w:t>
            </w:r>
          </w:p>
          <w:p w14:paraId="623ABC96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</w:p>
          <w:p w14:paraId="0261BB76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Ejemplo:</w:t>
            </w:r>
          </w:p>
          <w:p w14:paraId="7A613FBB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</w:p>
          <w:p w14:paraId="7FD6ED08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Nombre del archivo ZIP: </w:t>
            </w:r>
            <w:r w:rsidRPr="000329FB">
              <w:rPr>
                <w:rFonts w:ascii="Arial" w:hAnsi="Arial" w:cs="Arial"/>
                <w:b/>
                <w:i/>
              </w:rPr>
              <w:t>20100066603-R</w:t>
            </w:r>
            <w:r w:rsidR="00323D9D" w:rsidRPr="000329FB">
              <w:rPr>
                <w:rFonts w:ascii="Arial" w:hAnsi="Arial" w:cs="Arial"/>
                <w:b/>
                <w:i/>
              </w:rPr>
              <w:t>A</w:t>
            </w:r>
            <w:r w:rsidRPr="000329FB">
              <w:rPr>
                <w:rFonts w:ascii="Arial" w:hAnsi="Arial" w:cs="Arial"/>
                <w:b/>
                <w:i/>
              </w:rPr>
              <w:t>-20110522</w:t>
            </w:r>
            <w:r w:rsidR="00844A34" w:rsidRPr="000329FB">
              <w:rPr>
                <w:rFonts w:ascii="Arial" w:hAnsi="Arial" w:cs="Arial"/>
                <w:b/>
                <w:i/>
              </w:rPr>
              <w:t>-1</w:t>
            </w:r>
            <w:r w:rsidRPr="000329FB">
              <w:rPr>
                <w:rFonts w:ascii="Arial" w:hAnsi="Arial" w:cs="Arial"/>
                <w:b/>
                <w:i/>
              </w:rPr>
              <w:t>.ZIP</w:t>
            </w:r>
          </w:p>
          <w:p w14:paraId="735045A9" w14:textId="77777777" w:rsidR="00CD08DA" w:rsidRPr="000329FB" w:rsidRDefault="00CD08DA" w:rsidP="00BF3052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Nombre del archivo XML: </w:t>
            </w:r>
            <w:r w:rsidRPr="000329FB">
              <w:rPr>
                <w:rFonts w:ascii="Arial" w:hAnsi="Arial" w:cs="Arial"/>
                <w:b/>
                <w:i/>
              </w:rPr>
              <w:t>20100066603-R</w:t>
            </w:r>
            <w:r w:rsidR="00323D9D" w:rsidRPr="000329FB">
              <w:rPr>
                <w:rFonts w:ascii="Arial" w:hAnsi="Arial" w:cs="Arial"/>
                <w:b/>
                <w:i/>
              </w:rPr>
              <w:t>A</w:t>
            </w:r>
            <w:r w:rsidRPr="000329FB">
              <w:rPr>
                <w:rFonts w:ascii="Arial" w:hAnsi="Arial" w:cs="Arial"/>
                <w:b/>
                <w:i/>
              </w:rPr>
              <w:t>-20110522</w:t>
            </w:r>
            <w:r w:rsidR="00844A34" w:rsidRPr="000329FB">
              <w:rPr>
                <w:rFonts w:ascii="Arial" w:hAnsi="Arial" w:cs="Arial"/>
                <w:b/>
                <w:i/>
              </w:rPr>
              <w:t>-1</w:t>
            </w:r>
            <w:r w:rsidRPr="000329FB">
              <w:rPr>
                <w:rFonts w:ascii="Arial" w:hAnsi="Arial" w:cs="Arial"/>
                <w:b/>
                <w:i/>
              </w:rPr>
              <w:t>.XML</w:t>
            </w:r>
          </w:p>
        </w:tc>
      </w:tr>
    </w:tbl>
    <w:p w14:paraId="71504834" w14:textId="77777777" w:rsidR="001A5F38" w:rsidRPr="000329FB" w:rsidRDefault="001A5F38" w:rsidP="00DA40EB">
      <w:pPr>
        <w:pStyle w:val="Sinespaciado"/>
        <w:ind w:left="1843" w:hanging="425"/>
        <w:rPr>
          <w:rFonts w:ascii="Arial" w:hAnsi="Arial" w:cs="Arial"/>
          <w:b/>
        </w:rPr>
      </w:pPr>
    </w:p>
    <w:p w14:paraId="2FEEF079" w14:textId="77777777" w:rsidR="00DA40EB" w:rsidRPr="000329FB" w:rsidRDefault="00323D9D" w:rsidP="00DA40EB">
      <w:pPr>
        <w:pStyle w:val="Sinespaciado"/>
        <w:ind w:left="1843" w:hanging="425"/>
        <w:rPr>
          <w:rFonts w:ascii="Arial" w:hAnsi="Arial" w:cs="Arial"/>
          <w:b/>
        </w:rPr>
      </w:pPr>
      <w:r w:rsidRPr="000329FB">
        <w:rPr>
          <w:rFonts w:ascii="Arial" w:hAnsi="Arial" w:cs="Arial"/>
          <w:b/>
        </w:rPr>
        <w:t>b.3) Resumen Diario</w:t>
      </w:r>
    </w:p>
    <w:p w14:paraId="7C8C15EA" w14:textId="77777777" w:rsidR="003E0079" w:rsidRPr="000329FB" w:rsidRDefault="003E0079" w:rsidP="00B924FC">
      <w:pPr>
        <w:pStyle w:val="Sinespaciado"/>
        <w:ind w:left="1440"/>
        <w:rPr>
          <w:rFonts w:ascii="Arial" w:hAnsi="Arial" w:cs="Arial"/>
          <w:b/>
        </w:rPr>
      </w:pPr>
    </w:p>
    <w:tbl>
      <w:tblPr>
        <w:tblW w:w="7027" w:type="dxa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3058"/>
      </w:tblGrid>
      <w:tr w:rsidR="00B938F3" w:rsidRPr="000329FB" w14:paraId="00FA506F" w14:textId="77777777" w:rsidTr="00BF3052">
        <w:tc>
          <w:tcPr>
            <w:tcW w:w="1701" w:type="dxa"/>
            <w:shd w:val="clear" w:color="auto" w:fill="E5DFEC"/>
          </w:tcPr>
          <w:p w14:paraId="2531A88C" w14:textId="77777777" w:rsidR="00F52CB8" w:rsidRPr="000329FB" w:rsidRDefault="00F52CB8" w:rsidP="00DF1FB9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0329FB">
              <w:rPr>
                <w:rFonts w:ascii="Arial" w:hAnsi="Arial" w:cs="Arial"/>
                <w:b/>
              </w:rPr>
              <w:t>Posición</w:t>
            </w:r>
          </w:p>
        </w:tc>
        <w:tc>
          <w:tcPr>
            <w:tcW w:w="2268" w:type="dxa"/>
            <w:shd w:val="clear" w:color="auto" w:fill="E5DFEC"/>
          </w:tcPr>
          <w:p w14:paraId="7D1BC41E" w14:textId="77777777" w:rsidR="00F52CB8" w:rsidRPr="000329FB" w:rsidRDefault="00F52CB8" w:rsidP="00DF1FB9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0329FB">
              <w:rPr>
                <w:rFonts w:ascii="Arial" w:hAnsi="Arial" w:cs="Arial"/>
                <w:b/>
              </w:rPr>
              <w:t>Nemotécnico</w:t>
            </w:r>
          </w:p>
        </w:tc>
        <w:tc>
          <w:tcPr>
            <w:tcW w:w="3058" w:type="dxa"/>
            <w:shd w:val="clear" w:color="auto" w:fill="E5DFEC"/>
          </w:tcPr>
          <w:p w14:paraId="2D3FBB1F" w14:textId="77777777" w:rsidR="00F52CB8" w:rsidRPr="000329FB" w:rsidRDefault="00F52CB8" w:rsidP="00DF1FB9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0329FB">
              <w:rPr>
                <w:rFonts w:ascii="Arial" w:hAnsi="Arial" w:cs="Arial"/>
                <w:b/>
              </w:rPr>
              <w:t>Descripción</w:t>
            </w:r>
          </w:p>
        </w:tc>
      </w:tr>
      <w:tr w:rsidR="00B938F3" w:rsidRPr="000329FB" w14:paraId="3040BDF4" w14:textId="77777777" w:rsidTr="00BF3052">
        <w:tc>
          <w:tcPr>
            <w:tcW w:w="1701" w:type="dxa"/>
            <w:shd w:val="clear" w:color="auto" w:fill="F2F2F2"/>
          </w:tcPr>
          <w:p w14:paraId="1DEC6055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01-11</w:t>
            </w:r>
          </w:p>
        </w:tc>
        <w:tc>
          <w:tcPr>
            <w:tcW w:w="2268" w:type="dxa"/>
          </w:tcPr>
          <w:p w14:paraId="10386497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RRRRRRRRRRR</w:t>
            </w:r>
          </w:p>
        </w:tc>
        <w:tc>
          <w:tcPr>
            <w:tcW w:w="3058" w:type="dxa"/>
          </w:tcPr>
          <w:p w14:paraId="5E77AD50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RUC del emisor electrónico</w:t>
            </w:r>
          </w:p>
        </w:tc>
      </w:tr>
      <w:tr w:rsidR="00B938F3" w:rsidRPr="000329FB" w14:paraId="40BDC13A" w14:textId="77777777" w:rsidTr="00BF3052">
        <w:tc>
          <w:tcPr>
            <w:tcW w:w="1701" w:type="dxa"/>
            <w:shd w:val="clear" w:color="auto" w:fill="F2F2F2"/>
          </w:tcPr>
          <w:p w14:paraId="3EC3FA61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12</w:t>
            </w:r>
          </w:p>
        </w:tc>
        <w:tc>
          <w:tcPr>
            <w:tcW w:w="2268" w:type="dxa"/>
          </w:tcPr>
          <w:p w14:paraId="7F6932AD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-</w:t>
            </w:r>
          </w:p>
        </w:tc>
        <w:tc>
          <w:tcPr>
            <w:tcW w:w="3058" w:type="dxa"/>
          </w:tcPr>
          <w:p w14:paraId="01CA1614" w14:textId="77777777" w:rsidR="00F52CB8" w:rsidRPr="000329FB" w:rsidRDefault="00C106C9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Guion</w:t>
            </w:r>
            <w:r w:rsidR="00F52CB8" w:rsidRPr="000329FB">
              <w:rPr>
                <w:rFonts w:ascii="Arial" w:hAnsi="Arial" w:cs="Arial"/>
              </w:rPr>
              <w:t xml:space="preserve"> separador</w:t>
            </w:r>
          </w:p>
        </w:tc>
      </w:tr>
      <w:tr w:rsidR="00B938F3" w:rsidRPr="000329FB" w14:paraId="04B81D6E" w14:textId="77777777" w:rsidTr="00BF3052">
        <w:tc>
          <w:tcPr>
            <w:tcW w:w="1701" w:type="dxa"/>
            <w:shd w:val="clear" w:color="auto" w:fill="F2F2F2"/>
          </w:tcPr>
          <w:p w14:paraId="4AAA9E3F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13-14</w:t>
            </w:r>
          </w:p>
        </w:tc>
        <w:tc>
          <w:tcPr>
            <w:tcW w:w="2268" w:type="dxa"/>
          </w:tcPr>
          <w:p w14:paraId="0E85AF01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TT</w:t>
            </w:r>
          </w:p>
        </w:tc>
        <w:tc>
          <w:tcPr>
            <w:tcW w:w="3058" w:type="dxa"/>
          </w:tcPr>
          <w:p w14:paraId="39978438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Tipo de resumen</w:t>
            </w:r>
          </w:p>
        </w:tc>
      </w:tr>
      <w:tr w:rsidR="00B938F3" w:rsidRPr="000329FB" w14:paraId="303D26DC" w14:textId="77777777" w:rsidTr="00BF3052">
        <w:tc>
          <w:tcPr>
            <w:tcW w:w="1701" w:type="dxa"/>
            <w:shd w:val="clear" w:color="auto" w:fill="F2F2F2"/>
          </w:tcPr>
          <w:p w14:paraId="264DCA92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1611311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RC</w:t>
            </w:r>
          </w:p>
        </w:tc>
        <w:tc>
          <w:tcPr>
            <w:tcW w:w="3058" w:type="dxa"/>
          </w:tcPr>
          <w:p w14:paraId="5425265A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Resumen Diario</w:t>
            </w:r>
          </w:p>
        </w:tc>
      </w:tr>
      <w:tr w:rsidR="00B938F3" w:rsidRPr="000329FB" w14:paraId="170C55FD" w14:textId="77777777" w:rsidTr="00BF3052">
        <w:tc>
          <w:tcPr>
            <w:tcW w:w="1701" w:type="dxa"/>
            <w:shd w:val="clear" w:color="auto" w:fill="F2F2F2"/>
          </w:tcPr>
          <w:p w14:paraId="3508896F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15</w:t>
            </w:r>
          </w:p>
        </w:tc>
        <w:tc>
          <w:tcPr>
            <w:tcW w:w="2268" w:type="dxa"/>
          </w:tcPr>
          <w:p w14:paraId="238D340E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-</w:t>
            </w:r>
          </w:p>
        </w:tc>
        <w:tc>
          <w:tcPr>
            <w:tcW w:w="3058" w:type="dxa"/>
          </w:tcPr>
          <w:p w14:paraId="7B12B08F" w14:textId="77777777" w:rsidR="00F52CB8" w:rsidRPr="000329FB" w:rsidRDefault="00C106C9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Guion</w:t>
            </w:r>
            <w:r w:rsidR="00F52CB8" w:rsidRPr="000329FB">
              <w:rPr>
                <w:rFonts w:ascii="Arial" w:hAnsi="Arial" w:cs="Arial"/>
              </w:rPr>
              <w:t xml:space="preserve"> separador</w:t>
            </w:r>
          </w:p>
        </w:tc>
      </w:tr>
      <w:tr w:rsidR="00B938F3" w:rsidRPr="000329FB" w14:paraId="1FCBCABA" w14:textId="77777777" w:rsidTr="00BF3052">
        <w:tc>
          <w:tcPr>
            <w:tcW w:w="1701" w:type="dxa"/>
            <w:shd w:val="clear" w:color="auto" w:fill="F2F2F2"/>
          </w:tcPr>
          <w:p w14:paraId="4F4B7E16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16-23</w:t>
            </w:r>
          </w:p>
        </w:tc>
        <w:tc>
          <w:tcPr>
            <w:tcW w:w="2268" w:type="dxa"/>
          </w:tcPr>
          <w:p w14:paraId="1E30EE28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YYYYMMDD</w:t>
            </w:r>
          </w:p>
        </w:tc>
        <w:tc>
          <w:tcPr>
            <w:tcW w:w="3058" w:type="dxa"/>
          </w:tcPr>
          <w:p w14:paraId="562D380A" w14:textId="6B77E43E" w:rsidR="00F52CB8" w:rsidRPr="000329FB" w:rsidRDefault="00F52CB8" w:rsidP="00DF1FB9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Fecha de la generación del archivo en formato YYYYMMDD. </w:t>
            </w:r>
          </w:p>
        </w:tc>
      </w:tr>
      <w:tr w:rsidR="00B938F3" w:rsidRPr="000329FB" w14:paraId="076364D7" w14:textId="77777777" w:rsidTr="00BF3052">
        <w:tc>
          <w:tcPr>
            <w:tcW w:w="1701" w:type="dxa"/>
            <w:shd w:val="clear" w:color="auto" w:fill="F2F2F2"/>
          </w:tcPr>
          <w:p w14:paraId="682CF50B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24</w:t>
            </w:r>
          </w:p>
        </w:tc>
        <w:tc>
          <w:tcPr>
            <w:tcW w:w="2268" w:type="dxa"/>
          </w:tcPr>
          <w:p w14:paraId="1FC19F09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-</w:t>
            </w:r>
          </w:p>
        </w:tc>
        <w:tc>
          <w:tcPr>
            <w:tcW w:w="3058" w:type="dxa"/>
          </w:tcPr>
          <w:p w14:paraId="61FECF4B" w14:textId="77777777" w:rsidR="00F52CB8" w:rsidRPr="000329FB" w:rsidRDefault="00C106C9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Guion</w:t>
            </w:r>
            <w:r w:rsidR="00F52CB8" w:rsidRPr="000329FB">
              <w:rPr>
                <w:rFonts w:ascii="Arial" w:hAnsi="Arial" w:cs="Arial"/>
              </w:rPr>
              <w:t xml:space="preserve"> separador</w:t>
            </w:r>
          </w:p>
        </w:tc>
      </w:tr>
      <w:tr w:rsidR="00B938F3" w:rsidRPr="000329FB" w14:paraId="373EFB77" w14:textId="77777777" w:rsidTr="00BF3052">
        <w:tc>
          <w:tcPr>
            <w:tcW w:w="1701" w:type="dxa"/>
            <w:shd w:val="clear" w:color="auto" w:fill="F2F2F2"/>
          </w:tcPr>
          <w:p w14:paraId="0B203180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25-29</w:t>
            </w:r>
          </w:p>
        </w:tc>
        <w:tc>
          <w:tcPr>
            <w:tcW w:w="2268" w:type="dxa"/>
          </w:tcPr>
          <w:p w14:paraId="6D17A11D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CCCCC</w:t>
            </w:r>
          </w:p>
        </w:tc>
        <w:tc>
          <w:tcPr>
            <w:tcW w:w="3058" w:type="dxa"/>
          </w:tcPr>
          <w:p w14:paraId="3E8CB66B" w14:textId="77777777" w:rsidR="00F52CB8" w:rsidRPr="000329FB" w:rsidRDefault="00F52CB8" w:rsidP="00DF1FB9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N</w:t>
            </w:r>
            <w:r w:rsidR="00A9750A" w:rsidRPr="000329FB">
              <w:rPr>
                <w:rFonts w:ascii="Arial" w:hAnsi="Arial" w:cs="Arial"/>
              </w:rPr>
              <w:t>ú</w:t>
            </w:r>
            <w:r w:rsidRPr="000329FB">
              <w:rPr>
                <w:rFonts w:ascii="Arial" w:hAnsi="Arial" w:cs="Arial"/>
              </w:rPr>
              <w:t>mero correlativo. Este campo es variante, se espera un mínimo de 1 y máximo de 5</w:t>
            </w:r>
            <w:r w:rsidR="00CF7D7A" w:rsidRPr="000329FB">
              <w:rPr>
                <w:rFonts w:ascii="Arial" w:hAnsi="Arial" w:cs="Arial"/>
              </w:rPr>
              <w:t xml:space="preserve"> dígitos</w:t>
            </w:r>
            <w:r w:rsidRPr="000329FB">
              <w:rPr>
                <w:rFonts w:ascii="Arial" w:hAnsi="Arial" w:cs="Arial"/>
              </w:rPr>
              <w:t>.</w:t>
            </w:r>
          </w:p>
        </w:tc>
      </w:tr>
      <w:tr w:rsidR="00B938F3" w:rsidRPr="000329FB" w14:paraId="45D23974" w14:textId="77777777" w:rsidTr="00BF3052">
        <w:tc>
          <w:tcPr>
            <w:tcW w:w="1701" w:type="dxa"/>
            <w:shd w:val="clear" w:color="auto" w:fill="F2F2F2"/>
          </w:tcPr>
          <w:p w14:paraId="0641E0D8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30 (</w:t>
            </w:r>
            <w:r w:rsidRPr="000329FB">
              <w:rPr>
                <w:rFonts w:ascii="Arial" w:hAnsi="Arial" w:cs="Arial"/>
                <w:b/>
              </w:rPr>
              <w:t>*</w:t>
            </w:r>
            <w:r w:rsidRPr="000329FB">
              <w:rPr>
                <w:rFonts w:ascii="Arial" w:hAnsi="Arial" w:cs="Arial"/>
              </w:rPr>
              <w:t>)</w:t>
            </w:r>
          </w:p>
        </w:tc>
        <w:tc>
          <w:tcPr>
            <w:tcW w:w="2268" w:type="dxa"/>
          </w:tcPr>
          <w:p w14:paraId="285B856D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.</w:t>
            </w:r>
          </w:p>
        </w:tc>
        <w:tc>
          <w:tcPr>
            <w:tcW w:w="3058" w:type="dxa"/>
          </w:tcPr>
          <w:p w14:paraId="5A1A80F6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Punto de extensión</w:t>
            </w:r>
          </w:p>
        </w:tc>
      </w:tr>
      <w:tr w:rsidR="00B938F3" w:rsidRPr="000329FB" w14:paraId="5885DFBA" w14:textId="77777777" w:rsidTr="00BF3052">
        <w:tc>
          <w:tcPr>
            <w:tcW w:w="1701" w:type="dxa"/>
            <w:shd w:val="clear" w:color="auto" w:fill="F2F2F2"/>
          </w:tcPr>
          <w:p w14:paraId="2CF2FA0C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31-33(</w:t>
            </w:r>
            <w:r w:rsidRPr="000329FB">
              <w:rPr>
                <w:rFonts w:ascii="Arial" w:hAnsi="Arial" w:cs="Arial"/>
                <w:b/>
              </w:rPr>
              <w:t>*</w:t>
            </w:r>
            <w:r w:rsidRPr="000329FB">
              <w:rPr>
                <w:rFonts w:ascii="Arial" w:hAnsi="Arial" w:cs="Arial"/>
              </w:rPr>
              <w:t xml:space="preserve">) </w:t>
            </w:r>
          </w:p>
          <w:p w14:paraId="006F6F36" w14:textId="4206F37E" w:rsidR="00F52CB8" w:rsidRPr="000329FB" w:rsidRDefault="00F52CB8" w:rsidP="00DF1FB9">
            <w:pPr>
              <w:pStyle w:val="Sinespaciado"/>
              <w:rPr>
                <w:rFonts w:ascii="Arial" w:hAnsi="Arial" w:cs="Arial"/>
                <w:strike/>
              </w:rPr>
            </w:pPr>
          </w:p>
        </w:tc>
        <w:tc>
          <w:tcPr>
            <w:tcW w:w="2268" w:type="dxa"/>
          </w:tcPr>
          <w:p w14:paraId="4E0A1DB8" w14:textId="717C20E5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EEE</w:t>
            </w:r>
          </w:p>
        </w:tc>
        <w:tc>
          <w:tcPr>
            <w:tcW w:w="3058" w:type="dxa"/>
          </w:tcPr>
          <w:p w14:paraId="7522F109" w14:textId="67A1FF89" w:rsidR="00F52CB8" w:rsidRPr="000329FB" w:rsidRDefault="00F52CB8" w:rsidP="00BE26DF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Extensión del archivo, puede contener</w:t>
            </w:r>
            <w:r w:rsidR="00072AF6" w:rsidRPr="000329FB">
              <w:rPr>
                <w:rFonts w:ascii="Arial" w:hAnsi="Arial" w:cs="Arial"/>
              </w:rPr>
              <w:t xml:space="preserve"> </w:t>
            </w:r>
            <w:r w:rsidR="00BE26DF" w:rsidRPr="000329FB">
              <w:rPr>
                <w:rFonts w:ascii="Arial" w:hAnsi="Arial" w:cs="Arial"/>
              </w:rPr>
              <w:t>m</w:t>
            </w:r>
            <w:r w:rsidR="00072AF6" w:rsidRPr="000329FB">
              <w:rPr>
                <w:rFonts w:ascii="Arial" w:hAnsi="Arial" w:cs="Arial"/>
              </w:rPr>
              <w:t>áximo</w:t>
            </w:r>
            <w:r w:rsidRPr="000329FB">
              <w:rPr>
                <w:rFonts w:ascii="Arial" w:hAnsi="Arial" w:cs="Arial"/>
              </w:rPr>
              <w:t xml:space="preserve"> </w:t>
            </w:r>
            <w:r w:rsidR="00694E73" w:rsidRPr="000329FB">
              <w:rPr>
                <w:rFonts w:ascii="Arial" w:hAnsi="Arial" w:cs="Arial"/>
              </w:rPr>
              <w:t>tres</w:t>
            </w:r>
            <w:ins w:id="2" w:author="Vasquez Pacherres Miguel Angel" w:date="2019-04-08T19:00:00Z">
              <w:r w:rsidR="009336C1">
                <w:rPr>
                  <w:rFonts w:ascii="Arial" w:hAnsi="Arial" w:cs="Arial"/>
                </w:rPr>
                <w:t xml:space="preserve"> </w:t>
              </w:r>
            </w:ins>
            <w:r w:rsidRPr="000329FB">
              <w:rPr>
                <w:rFonts w:ascii="Arial" w:hAnsi="Arial" w:cs="Arial"/>
              </w:rPr>
              <w:t>caracteres</w:t>
            </w:r>
            <w:r w:rsidR="006A520B" w:rsidRPr="000329FB">
              <w:rPr>
                <w:rFonts w:ascii="Arial" w:hAnsi="Arial" w:cs="Arial"/>
              </w:rPr>
              <w:t>.</w:t>
            </w:r>
            <w:r w:rsidR="001F635B" w:rsidRPr="000329FB">
              <w:rPr>
                <w:rFonts w:ascii="Arial" w:hAnsi="Arial" w:cs="Arial"/>
              </w:rPr>
              <w:t xml:space="preserve"> </w:t>
            </w:r>
          </w:p>
        </w:tc>
      </w:tr>
      <w:tr w:rsidR="00B938F3" w:rsidRPr="000329FB" w14:paraId="57C0BF7A" w14:textId="77777777" w:rsidTr="00BF3052">
        <w:tc>
          <w:tcPr>
            <w:tcW w:w="1701" w:type="dxa"/>
            <w:shd w:val="clear" w:color="auto" w:fill="F2F2F2"/>
          </w:tcPr>
          <w:p w14:paraId="22E4CD58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EA67C97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XML</w:t>
            </w:r>
          </w:p>
        </w:tc>
        <w:tc>
          <w:tcPr>
            <w:tcW w:w="3058" w:type="dxa"/>
          </w:tcPr>
          <w:p w14:paraId="14067B9C" w14:textId="4D1A30C9" w:rsidR="00F52CB8" w:rsidRPr="000329FB" w:rsidRDefault="00F52CB8" w:rsidP="00DF1FB9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Para el caso del formato XML</w:t>
            </w:r>
            <w:r w:rsidR="001F635B" w:rsidRPr="000329FB">
              <w:rPr>
                <w:rFonts w:ascii="Arial" w:hAnsi="Arial" w:cs="Arial"/>
              </w:rPr>
              <w:t xml:space="preserve"> </w:t>
            </w:r>
          </w:p>
        </w:tc>
      </w:tr>
      <w:tr w:rsidR="00B938F3" w:rsidRPr="000329FB" w14:paraId="162EB1A5" w14:textId="77777777" w:rsidTr="00BF3052">
        <w:tc>
          <w:tcPr>
            <w:tcW w:w="1701" w:type="dxa"/>
            <w:shd w:val="clear" w:color="auto" w:fill="F2F2F2"/>
          </w:tcPr>
          <w:p w14:paraId="187E80D1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8208F11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ZIP</w:t>
            </w:r>
          </w:p>
        </w:tc>
        <w:tc>
          <w:tcPr>
            <w:tcW w:w="3058" w:type="dxa"/>
          </w:tcPr>
          <w:p w14:paraId="241D6169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Para el caso del archivo ZIP</w:t>
            </w:r>
          </w:p>
        </w:tc>
      </w:tr>
      <w:tr w:rsidR="00F52CB8" w:rsidRPr="000329FB" w14:paraId="49F2C803" w14:textId="77777777" w:rsidTr="00BF3052">
        <w:trPr>
          <w:trHeight w:val="1166"/>
        </w:trPr>
        <w:tc>
          <w:tcPr>
            <w:tcW w:w="7027" w:type="dxa"/>
            <w:gridSpan w:val="3"/>
          </w:tcPr>
          <w:p w14:paraId="1861B8C5" w14:textId="6C967F26" w:rsidR="00F52CB8" w:rsidRPr="000329FB" w:rsidRDefault="00F52CB8" w:rsidP="00DF1FB9">
            <w:pPr>
              <w:pStyle w:val="Sinespaciado"/>
              <w:ind w:left="176" w:hanging="284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lastRenderedPageBreak/>
              <w:t>(</w:t>
            </w:r>
            <w:r w:rsidRPr="000329FB">
              <w:rPr>
                <w:rFonts w:ascii="Arial" w:hAnsi="Arial" w:cs="Arial"/>
                <w:b/>
              </w:rPr>
              <w:t>*</w:t>
            </w:r>
            <w:r w:rsidRPr="000329FB">
              <w:rPr>
                <w:rFonts w:ascii="Arial" w:hAnsi="Arial" w:cs="Arial"/>
              </w:rPr>
              <w:t xml:space="preserve">) Las posiciones pueden variar dependiendo de la longitud del </w:t>
            </w:r>
            <w:r w:rsidR="001F635B" w:rsidRPr="000329FB">
              <w:rPr>
                <w:rFonts w:ascii="Arial" w:hAnsi="Arial" w:cs="Arial"/>
              </w:rPr>
              <w:t xml:space="preserve">número </w:t>
            </w:r>
            <w:r w:rsidRPr="000329FB">
              <w:rPr>
                <w:rFonts w:ascii="Arial" w:hAnsi="Arial" w:cs="Arial"/>
              </w:rPr>
              <w:t>correlativo.</w:t>
            </w:r>
          </w:p>
          <w:p w14:paraId="77FA2F63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</w:p>
          <w:p w14:paraId="53F8D04A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Ejemplo:</w:t>
            </w:r>
          </w:p>
          <w:p w14:paraId="0B5B934F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Nombre del archivo ZIP: </w:t>
            </w:r>
            <w:r w:rsidRPr="000329FB">
              <w:rPr>
                <w:rFonts w:ascii="Arial" w:hAnsi="Arial" w:cs="Arial"/>
                <w:b/>
                <w:i/>
              </w:rPr>
              <w:t>20100066603-RC-20110522</w:t>
            </w:r>
            <w:r w:rsidR="000C1D80" w:rsidRPr="000329FB">
              <w:rPr>
                <w:rFonts w:ascii="Arial" w:hAnsi="Arial" w:cs="Arial"/>
                <w:b/>
                <w:i/>
              </w:rPr>
              <w:t>-1</w:t>
            </w:r>
            <w:r w:rsidRPr="000329FB">
              <w:rPr>
                <w:rFonts w:ascii="Arial" w:hAnsi="Arial" w:cs="Arial"/>
                <w:b/>
                <w:i/>
              </w:rPr>
              <w:t>.ZIP</w:t>
            </w:r>
          </w:p>
          <w:p w14:paraId="532EEACE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Nombre del archivo XML: </w:t>
            </w:r>
            <w:r w:rsidRPr="000329FB">
              <w:rPr>
                <w:rFonts w:ascii="Arial" w:hAnsi="Arial" w:cs="Arial"/>
                <w:b/>
                <w:i/>
              </w:rPr>
              <w:t>20100066603-RC-20110522</w:t>
            </w:r>
            <w:r w:rsidR="000C1D80" w:rsidRPr="000329FB">
              <w:rPr>
                <w:rFonts w:ascii="Arial" w:hAnsi="Arial" w:cs="Arial"/>
                <w:b/>
                <w:i/>
              </w:rPr>
              <w:t>-1</w:t>
            </w:r>
            <w:r w:rsidRPr="000329FB">
              <w:rPr>
                <w:rFonts w:ascii="Arial" w:hAnsi="Arial" w:cs="Arial"/>
                <w:b/>
                <w:i/>
              </w:rPr>
              <w:t>.XML</w:t>
            </w:r>
          </w:p>
        </w:tc>
      </w:tr>
    </w:tbl>
    <w:p w14:paraId="01EFF981" w14:textId="77777777" w:rsidR="00F52CB8" w:rsidRPr="000329FB" w:rsidRDefault="00F52CB8" w:rsidP="00F52CB8">
      <w:pPr>
        <w:pStyle w:val="Sinespaciado"/>
        <w:ind w:left="567" w:hanging="567"/>
        <w:jc w:val="both"/>
        <w:rPr>
          <w:rFonts w:ascii="Arial" w:hAnsi="Arial" w:cs="Arial"/>
          <w:b/>
        </w:rPr>
      </w:pPr>
    </w:p>
    <w:p w14:paraId="6E43783E" w14:textId="4B775B0A" w:rsidR="00F52CB8" w:rsidRPr="000329FB" w:rsidRDefault="00F52CB8" w:rsidP="00F52CB8">
      <w:pPr>
        <w:pStyle w:val="Sinespaciado"/>
        <w:ind w:left="1418"/>
        <w:jc w:val="both"/>
        <w:rPr>
          <w:rFonts w:ascii="Arial" w:hAnsi="Arial" w:cs="Arial"/>
        </w:rPr>
      </w:pPr>
      <w:bookmarkStart w:id="3" w:name="_Hlk173028"/>
      <w:r w:rsidRPr="000329FB">
        <w:rPr>
          <w:rFonts w:ascii="Arial" w:hAnsi="Arial" w:cs="Arial"/>
        </w:rPr>
        <w:t xml:space="preserve">La cantidad de </w:t>
      </w:r>
      <w:r w:rsidR="001F635B" w:rsidRPr="000329FB">
        <w:rPr>
          <w:rFonts w:ascii="Arial" w:hAnsi="Arial" w:cs="Arial"/>
        </w:rPr>
        <w:t xml:space="preserve">documentos en formato </w:t>
      </w:r>
      <w:r w:rsidR="005F7FD5" w:rsidRPr="000329FB">
        <w:rPr>
          <w:rFonts w:ascii="Arial" w:hAnsi="Arial" w:cs="Arial"/>
        </w:rPr>
        <w:t>digital que</w:t>
      </w:r>
      <w:r w:rsidRPr="000329FB">
        <w:rPr>
          <w:rFonts w:ascii="Arial" w:hAnsi="Arial" w:cs="Arial"/>
        </w:rPr>
        <w:t xml:space="preserve"> podrá contener un </w:t>
      </w:r>
      <w:r w:rsidR="005A66D6" w:rsidRPr="000329FB">
        <w:rPr>
          <w:rFonts w:ascii="Arial" w:hAnsi="Arial" w:cs="Arial"/>
        </w:rPr>
        <w:t>r</w:t>
      </w:r>
      <w:r w:rsidR="004D07E1" w:rsidRPr="000329FB">
        <w:rPr>
          <w:rFonts w:ascii="Arial" w:hAnsi="Arial" w:cs="Arial"/>
        </w:rPr>
        <w:t>esumen</w:t>
      </w:r>
      <w:r w:rsidRPr="000329FB">
        <w:rPr>
          <w:rFonts w:ascii="Arial" w:hAnsi="Arial" w:cs="Arial"/>
        </w:rPr>
        <w:t xml:space="preserve"> es de 500 como máximo.</w:t>
      </w:r>
    </w:p>
    <w:bookmarkEnd w:id="3"/>
    <w:p w14:paraId="2D68CD13" w14:textId="77777777" w:rsidR="00F52CB8" w:rsidRPr="000329FB" w:rsidRDefault="00F52CB8" w:rsidP="00F52CB8">
      <w:pPr>
        <w:pStyle w:val="Sinespaciado"/>
        <w:ind w:left="1440"/>
        <w:jc w:val="both"/>
        <w:rPr>
          <w:rFonts w:ascii="Arial" w:hAnsi="Arial" w:cs="Arial"/>
        </w:rPr>
      </w:pPr>
    </w:p>
    <w:p w14:paraId="289027B2" w14:textId="77777777" w:rsidR="00F52CB8" w:rsidRPr="000329FB" w:rsidRDefault="00F52CB8" w:rsidP="00F52CB8">
      <w:pPr>
        <w:pStyle w:val="Sinespaciado"/>
        <w:ind w:left="1418" w:hanging="2"/>
        <w:jc w:val="both"/>
        <w:rPr>
          <w:rFonts w:ascii="Arial" w:hAnsi="Arial" w:cs="Arial"/>
        </w:rPr>
      </w:pPr>
      <w:r w:rsidRPr="000329FB">
        <w:rPr>
          <w:rFonts w:ascii="Arial" w:hAnsi="Arial" w:cs="Arial"/>
          <w:b/>
        </w:rPr>
        <w:t>IMPORTANTE</w:t>
      </w:r>
      <w:r w:rsidRPr="000329FB">
        <w:rPr>
          <w:rFonts w:ascii="Arial" w:hAnsi="Arial" w:cs="Arial"/>
        </w:rPr>
        <w:t>: A partir del 01 de enero de 2018</w:t>
      </w:r>
      <w:r w:rsidR="00A00D7B" w:rsidRPr="000329FB">
        <w:rPr>
          <w:rFonts w:ascii="Arial" w:hAnsi="Arial" w:cs="Arial"/>
        </w:rPr>
        <w:t xml:space="preserve">, </w:t>
      </w:r>
      <w:r w:rsidRPr="000329FB">
        <w:rPr>
          <w:rFonts w:ascii="Arial" w:hAnsi="Arial" w:cs="Arial"/>
        </w:rPr>
        <w:t>considerando la nueva estructura de</w:t>
      </w:r>
      <w:r w:rsidR="00535C6D" w:rsidRPr="000329FB">
        <w:rPr>
          <w:rFonts w:ascii="Arial" w:hAnsi="Arial" w:cs="Arial"/>
        </w:rPr>
        <w:t>l</w:t>
      </w:r>
      <w:r w:rsidRPr="000329FB">
        <w:rPr>
          <w:rFonts w:ascii="Arial" w:hAnsi="Arial" w:cs="Arial"/>
        </w:rPr>
        <w:t xml:space="preserve"> </w:t>
      </w:r>
      <w:r w:rsidR="00535C6D" w:rsidRPr="000329FB">
        <w:rPr>
          <w:rFonts w:ascii="Arial" w:hAnsi="Arial" w:cs="Arial"/>
        </w:rPr>
        <w:t>R</w:t>
      </w:r>
      <w:r w:rsidR="00730B91" w:rsidRPr="000329FB">
        <w:rPr>
          <w:rFonts w:ascii="Arial" w:hAnsi="Arial" w:cs="Arial"/>
        </w:rPr>
        <w:t xml:space="preserve">esumen </w:t>
      </w:r>
      <w:r w:rsidR="00535C6D" w:rsidRPr="000329FB">
        <w:rPr>
          <w:rFonts w:ascii="Arial" w:hAnsi="Arial" w:cs="Arial"/>
        </w:rPr>
        <w:t>D</w:t>
      </w:r>
      <w:r w:rsidR="00730B91" w:rsidRPr="000329FB">
        <w:rPr>
          <w:rFonts w:ascii="Arial" w:hAnsi="Arial" w:cs="Arial"/>
        </w:rPr>
        <w:t>iario</w:t>
      </w:r>
      <w:r w:rsidRPr="000329FB">
        <w:rPr>
          <w:rFonts w:ascii="Arial" w:hAnsi="Arial" w:cs="Arial"/>
        </w:rPr>
        <w:t>, deberá enviarse en bloques de 500 líneas. Cada bloque corresponderá a un número correlativo diferente. Los envíos son complementarios, es decir, se puede enviar más de un archivo por día, y los archivos enviados no sustituyen los anteriormente enviados.</w:t>
      </w:r>
    </w:p>
    <w:p w14:paraId="3D4FB0AE" w14:textId="66358B34" w:rsidR="00F52CB8" w:rsidRPr="000329FB" w:rsidRDefault="00F52CB8" w:rsidP="00B924FC">
      <w:pPr>
        <w:pStyle w:val="Sinespaciado"/>
        <w:ind w:left="1440"/>
        <w:rPr>
          <w:rFonts w:ascii="Arial" w:hAnsi="Arial" w:cs="Arial"/>
          <w:b/>
        </w:rPr>
      </w:pPr>
    </w:p>
    <w:p w14:paraId="2F2A4141" w14:textId="03161BA8" w:rsidR="00694E73" w:rsidRPr="000329FB" w:rsidRDefault="00694E73" w:rsidP="00B924FC">
      <w:pPr>
        <w:pStyle w:val="Sinespaciado"/>
        <w:ind w:left="1440"/>
        <w:rPr>
          <w:rFonts w:ascii="Arial" w:hAnsi="Arial" w:cs="Arial"/>
          <w:b/>
        </w:rPr>
      </w:pPr>
    </w:p>
    <w:p w14:paraId="022FA2A0" w14:textId="77777777" w:rsidR="00694E73" w:rsidRPr="000329FB" w:rsidRDefault="00694E73" w:rsidP="00B924FC">
      <w:pPr>
        <w:pStyle w:val="Sinespaciado"/>
        <w:ind w:left="1440"/>
        <w:rPr>
          <w:rFonts w:ascii="Arial" w:hAnsi="Arial" w:cs="Arial"/>
          <w:b/>
        </w:rPr>
      </w:pPr>
    </w:p>
    <w:p w14:paraId="3539D4F5" w14:textId="77777777" w:rsidR="00FB4458" w:rsidRPr="000329FB" w:rsidRDefault="00FB4458" w:rsidP="00FB4458">
      <w:pPr>
        <w:pStyle w:val="Sinespaciado"/>
        <w:ind w:left="1843" w:hanging="425"/>
        <w:rPr>
          <w:rFonts w:ascii="Arial" w:hAnsi="Arial" w:cs="Arial"/>
          <w:b/>
        </w:rPr>
      </w:pPr>
      <w:r w:rsidRPr="000329FB">
        <w:rPr>
          <w:rFonts w:ascii="Arial" w:hAnsi="Arial" w:cs="Arial"/>
          <w:b/>
        </w:rPr>
        <w:t>b.4) Env</w:t>
      </w:r>
      <w:r w:rsidR="00C106C9" w:rsidRPr="000329FB">
        <w:rPr>
          <w:rFonts w:ascii="Arial" w:hAnsi="Arial" w:cs="Arial"/>
          <w:b/>
        </w:rPr>
        <w:t>í</w:t>
      </w:r>
      <w:r w:rsidRPr="000329FB">
        <w:rPr>
          <w:rFonts w:ascii="Arial" w:hAnsi="Arial" w:cs="Arial"/>
          <w:b/>
        </w:rPr>
        <w:t>o por lotes</w:t>
      </w:r>
    </w:p>
    <w:p w14:paraId="06AB9B5E" w14:textId="77777777" w:rsidR="00FB4458" w:rsidRPr="000329FB" w:rsidRDefault="00FB4458" w:rsidP="00FB4458">
      <w:pPr>
        <w:pStyle w:val="Sinespaciado"/>
        <w:ind w:left="1418" w:hanging="2"/>
        <w:jc w:val="both"/>
        <w:rPr>
          <w:rFonts w:ascii="Arial" w:hAnsi="Arial" w:cs="Arial"/>
        </w:rPr>
      </w:pPr>
    </w:p>
    <w:p w14:paraId="007408E5" w14:textId="75916117" w:rsidR="00257D65" w:rsidRPr="000329FB" w:rsidRDefault="000F67CF" w:rsidP="003D2454">
      <w:pPr>
        <w:pStyle w:val="Sinespaciado"/>
        <w:ind w:left="708" w:firstLine="708"/>
        <w:jc w:val="both"/>
        <w:rPr>
          <w:rFonts w:ascii="Arial" w:hAnsi="Arial" w:cs="Arial"/>
          <w:b/>
        </w:rPr>
      </w:pPr>
      <w:r w:rsidRPr="000329FB">
        <w:rPr>
          <w:rFonts w:ascii="Arial" w:hAnsi="Arial" w:cs="Arial"/>
          <w:b/>
        </w:rPr>
        <w:t xml:space="preserve">b.4.1) </w:t>
      </w:r>
      <w:r w:rsidR="00257D65" w:rsidRPr="000329FB">
        <w:rPr>
          <w:rFonts w:ascii="Arial" w:hAnsi="Arial" w:cs="Arial"/>
          <w:b/>
        </w:rPr>
        <w:t>Métodos para el envío</w:t>
      </w:r>
    </w:p>
    <w:p w14:paraId="7E85DEF4" w14:textId="77777777" w:rsidR="00257D65" w:rsidRPr="000329FB" w:rsidRDefault="00257D65" w:rsidP="00257D65">
      <w:pPr>
        <w:pStyle w:val="Sinespaciado"/>
        <w:jc w:val="both"/>
        <w:rPr>
          <w:rFonts w:ascii="Arial" w:hAnsi="Arial" w:cs="Arial"/>
        </w:rPr>
      </w:pPr>
    </w:p>
    <w:p w14:paraId="70C72575" w14:textId="77777777" w:rsidR="00257D65" w:rsidRPr="000329FB" w:rsidRDefault="00257D65" w:rsidP="003D2454">
      <w:pPr>
        <w:pStyle w:val="Sinespaciado"/>
        <w:ind w:left="1416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El envío se realizará a través del servicio web, utilizando los siguientes métodos asíncronos:</w:t>
      </w:r>
    </w:p>
    <w:p w14:paraId="22F4F7C3" w14:textId="77777777" w:rsidR="00257D65" w:rsidRPr="000329FB" w:rsidRDefault="00257D65" w:rsidP="00257D65">
      <w:pPr>
        <w:pStyle w:val="Sinespaciado"/>
        <w:jc w:val="both"/>
        <w:rPr>
          <w:rFonts w:ascii="Arial" w:hAnsi="Arial" w:cs="Arial"/>
        </w:rPr>
      </w:pPr>
    </w:p>
    <w:p w14:paraId="2AD1A9DD" w14:textId="77777777" w:rsidR="00257D65" w:rsidRPr="000329FB" w:rsidRDefault="00257D65" w:rsidP="003D2454">
      <w:pPr>
        <w:pStyle w:val="Sinespaciado"/>
        <w:ind w:left="1416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a) </w:t>
      </w:r>
      <w:r w:rsidR="00A1535D" w:rsidRPr="000329FB">
        <w:rPr>
          <w:rFonts w:ascii="Arial" w:hAnsi="Arial" w:cs="Arial"/>
          <w:i/>
        </w:rPr>
        <w:t>S</w:t>
      </w:r>
      <w:r w:rsidRPr="000329FB">
        <w:rPr>
          <w:rFonts w:ascii="Arial" w:hAnsi="Arial" w:cs="Arial"/>
          <w:i/>
        </w:rPr>
        <w:t>endPack</w:t>
      </w:r>
      <w:r w:rsidRPr="000329FB">
        <w:rPr>
          <w:rFonts w:ascii="Arial" w:hAnsi="Arial" w:cs="Arial"/>
        </w:rPr>
        <w:t>, el cual permitirá un archivo Z</w:t>
      </w:r>
      <w:r w:rsidR="005A66D6" w:rsidRPr="000329FB">
        <w:rPr>
          <w:rFonts w:ascii="Arial" w:hAnsi="Arial" w:cs="Arial"/>
        </w:rPr>
        <w:t>IP</w:t>
      </w:r>
      <w:r w:rsidRPr="000329FB">
        <w:rPr>
          <w:rFonts w:ascii="Arial" w:hAnsi="Arial" w:cs="Arial"/>
        </w:rPr>
        <w:t xml:space="preserve"> con un único lote. Devuelve un ticket con el que posteriormente, utilizando el método </w:t>
      </w:r>
      <w:r w:rsidR="006145B9" w:rsidRPr="00A52DF3">
        <w:rPr>
          <w:rFonts w:ascii="Arial" w:hAnsi="Arial" w:cs="Arial"/>
        </w:rPr>
        <w:t>G</w:t>
      </w:r>
      <w:r w:rsidRPr="00A52DF3">
        <w:rPr>
          <w:rFonts w:ascii="Arial" w:hAnsi="Arial" w:cs="Arial"/>
        </w:rPr>
        <w:t>etStatus</w:t>
      </w:r>
      <w:r w:rsidRPr="000329FB">
        <w:rPr>
          <w:rFonts w:ascii="Arial" w:hAnsi="Arial" w:cs="Arial"/>
        </w:rPr>
        <w:t>, se puede obtener el archivo Z</w:t>
      </w:r>
      <w:r w:rsidR="005A66D6" w:rsidRPr="000329FB">
        <w:rPr>
          <w:rFonts w:ascii="Arial" w:hAnsi="Arial" w:cs="Arial"/>
        </w:rPr>
        <w:t>IP</w:t>
      </w:r>
      <w:r w:rsidRPr="000329FB">
        <w:rPr>
          <w:rFonts w:ascii="Arial" w:hAnsi="Arial" w:cs="Arial"/>
        </w:rPr>
        <w:t xml:space="preserve"> que contiene </w:t>
      </w:r>
      <w:r w:rsidR="00501F6F" w:rsidRPr="000329FB">
        <w:rPr>
          <w:rFonts w:ascii="Arial" w:hAnsi="Arial" w:cs="Arial"/>
        </w:rPr>
        <w:t>el CDR -</w:t>
      </w:r>
      <w:r w:rsidRPr="000329FB">
        <w:rPr>
          <w:rFonts w:ascii="Arial" w:hAnsi="Arial" w:cs="Arial"/>
        </w:rPr>
        <w:t xml:space="preserve"> </w:t>
      </w:r>
      <w:r w:rsidR="007776B5" w:rsidRPr="000329FB">
        <w:rPr>
          <w:rFonts w:ascii="Arial" w:hAnsi="Arial" w:cs="Arial"/>
        </w:rPr>
        <w:t>SUNAT</w:t>
      </w:r>
      <w:r w:rsidR="00010F4F" w:rsidRPr="000329FB">
        <w:rPr>
          <w:rFonts w:ascii="Arial" w:hAnsi="Arial" w:cs="Arial"/>
        </w:rPr>
        <w:t>.</w:t>
      </w:r>
    </w:p>
    <w:p w14:paraId="486E5BB3" w14:textId="77777777" w:rsidR="00257D65" w:rsidRPr="000329FB" w:rsidRDefault="00257D65" w:rsidP="00257D65">
      <w:pPr>
        <w:pStyle w:val="Sinespaciado"/>
        <w:jc w:val="both"/>
        <w:rPr>
          <w:rFonts w:ascii="Arial" w:hAnsi="Arial" w:cs="Arial"/>
        </w:rPr>
      </w:pPr>
    </w:p>
    <w:p w14:paraId="4CC0C8C1" w14:textId="77777777" w:rsidR="00257D65" w:rsidRPr="000329FB" w:rsidRDefault="00257D65" w:rsidP="00C63279">
      <w:pPr>
        <w:pStyle w:val="Sinespaciado"/>
        <w:ind w:left="1416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b) </w:t>
      </w:r>
      <w:r w:rsidR="00A1535D" w:rsidRPr="000329FB">
        <w:rPr>
          <w:rFonts w:ascii="Arial" w:hAnsi="Arial" w:cs="Arial"/>
          <w:i/>
        </w:rPr>
        <w:t>G</w:t>
      </w:r>
      <w:r w:rsidRPr="000329FB">
        <w:rPr>
          <w:rFonts w:ascii="Arial" w:hAnsi="Arial" w:cs="Arial"/>
          <w:i/>
        </w:rPr>
        <w:t>etStatus,</w:t>
      </w:r>
      <w:r w:rsidRPr="000329FB">
        <w:rPr>
          <w:rFonts w:ascii="Arial" w:hAnsi="Arial" w:cs="Arial"/>
        </w:rPr>
        <w:t xml:space="preserve"> el cual permite recibir el ticket como parámetro y devuelve un objeto que indica el estado del proceso y en caso de h</w:t>
      </w:r>
      <w:r w:rsidR="00501F6F" w:rsidRPr="000329FB">
        <w:rPr>
          <w:rFonts w:ascii="Arial" w:hAnsi="Arial" w:cs="Arial"/>
        </w:rPr>
        <w:t>aber terminado, devuelve adjunto</w:t>
      </w:r>
      <w:r w:rsidRPr="000329FB">
        <w:rPr>
          <w:rFonts w:ascii="Arial" w:hAnsi="Arial" w:cs="Arial"/>
        </w:rPr>
        <w:t xml:space="preserve"> </w:t>
      </w:r>
      <w:r w:rsidR="00501F6F" w:rsidRPr="000329FB">
        <w:rPr>
          <w:rFonts w:ascii="Arial" w:hAnsi="Arial" w:cs="Arial"/>
        </w:rPr>
        <w:t>el CDR - SUNAT.</w:t>
      </w:r>
    </w:p>
    <w:p w14:paraId="1AE26F14" w14:textId="77777777" w:rsidR="00257D65" w:rsidRPr="000329FB" w:rsidRDefault="00257D65" w:rsidP="00257D65">
      <w:pPr>
        <w:pStyle w:val="Sinespaciado"/>
        <w:jc w:val="both"/>
        <w:rPr>
          <w:rFonts w:ascii="Arial" w:hAnsi="Arial" w:cs="Arial"/>
        </w:rPr>
      </w:pPr>
    </w:p>
    <w:p w14:paraId="7BCC195F" w14:textId="47F3EF6F" w:rsidR="00257D65" w:rsidRPr="000329FB" w:rsidRDefault="000F67CF" w:rsidP="00A9750A">
      <w:pPr>
        <w:pStyle w:val="Sinespaciado"/>
        <w:ind w:left="708" w:firstLine="708"/>
        <w:jc w:val="both"/>
        <w:rPr>
          <w:rFonts w:ascii="Arial" w:hAnsi="Arial" w:cs="Arial"/>
          <w:b/>
        </w:rPr>
      </w:pPr>
      <w:r w:rsidRPr="000329FB">
        <w:rPr>
          <w:rFonts w:ascii="Arial" w:hAnsi="Arial" w:cs="Arial"/>
          <w:b/>
        </w:rPr>
        <w:t xml:space="preserve">b.4.2) </w:t>
      </w:r>
      <w:r w:rsidR="00257D65" w:rsidRPr="000329FB">
        <w:rPr>
          <w:rFonts w:ascii="Arial" w:hAnsi="Arial" w:cs="Arial"/>
          <w:b/>
        </w:rPr>
        <w:t xml:space="preserve">Validaciones de lotes </w:t>
      </w:r>
    </w:p>
    <w:p w14:paraId="5FF639CF" w14:textId="77777777" w:rsidR="00257D65" w:rsidRPr="000329FB" w:rsidRDefault="00257D65" w:rsidP="00A9750A">
      <w:pPr>
        <w:pStyle w:val="Sinespaciado"/>
        <w:ind w:left="282"/>
        <w:jc w:val="both"/>
        <w:rPr>
          <w:rFonts w:ascii="Arial" w:hAnsi="Arial" w:cs="Arial"/>
        </w:rPr>
      </w:pPr>
    </w:p>
    <w:p w14:paraId="0414B469" w14:textId="74FAACF4" w:rsidR="00257D65" w:rsidRPr="000329FB" w:rsidRDefault="00257D65" w:rsidP="004044E4">
      <w:pPr>
        <w:pStyle w:val="Sinespaciado"/>
        <w:tabs>
          <w:tab w:val="left" w:pos="1843"/>
        </w:tabs>
        <w:ind w:left="708" w:firstLine="708"/>
        <w:jc w:val="both"/>
        <w:rPr>
          <w:rFonts w:ascii="Arial" w:hAnsi="Arial" w:cs="Arial"/>
        </w:rPr>
      </w:pPr>
      <w:bookmarkStart w:id="4" w:name="_Hlk173325"/>
      <w:r w:rsidRPr="000329FB">
        <w:rPr>
          <w:rFonts w:ascii="Arial" w:hAnsi="Arial" w:cs="Arial"/>
        </w:rPr>
        <w:t>1.</w:t>
      </w:r>
      <w:r w:rsidRPr="000329FB">
        <w:rPr>
          <w:rFonts w:ascii="Arial" w:hAnsi="Arial" w:cs="Arial"/>
        </w:rPr>
        <w:tab/>
        <w:t xml:space="preserve">Se podrán recibir lotes de un máximo de 1000 </w:t>
      </w:r>
      <w:r w:rsidR="006F4664" w:rsidRPr="000329FB">
        <w:rPr>
          <w:rFonts w:ascii="Arial" w:hAnsi="Arial" w:cs="Arial"/>
        </w:rPr>
        <w:t xml:space="preserve">archivos </w:t>
      </w:r>
      <w:r w:rsidRPr="000329FB">
        <w:rPr>
          <w:rFonts w:ascii="Arial" w:hAnsi="Arial" w:cs="Arial"/>
        </w:rPr>
        <w:t>XML</w:t>
      </w:r>
      <w:r w:rsidR="007C2642" w:rsidRPr="000329FB">
        <w:rPr>
          <w:rFonts w:ascii="Arial" w:hAnsi="Arial" w:cs="Arial"/>
        </w:rPr>
        <w:t>.</w:t>
      </w:r>
      <w:r w:rsidRPr="000329FB">
        <w:rPr>
          <w:rFonts w:ascii="Arial" w:hAnsi="Arial" w:cs="Arial"/>
        </w:rPr>
        <w:t xml:space="preserve"> </w:t>
      </w:r>
    </w:p>
    <w:p w14:paraId="2959DD70" w14:textId="3DF5BADF" w:rsidR="00257D65" w:rsidRPr="000329FB" w:rsidRDefault="00257D65" w:rsidP="006F4664">
      <w:pPr>
        <w:pStyle w:val="Sinespaciado"/>
        <w:tabs>
          <w:tab w:val="left" w:pos="1843"/>
        </w:tabs>
        <w:ind w:left="1416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2.</w:t>
      </w:r>
      <w:r w:rsidRPr="000329FB">
        <w:rPr>
          <w:rFonts w:ascii="Arial" w:hAnsi="Arial" w:cs="Arial"/>
        </w:rPr>
        <w:tab/>
        <w:t xml:space="preserve">Los </w:t>
      </w:r>
      <w:r w:rsidR="006F4664" w:rsidRPr="000329FB">
        <w:rPr>
          <w:rFonts w:ascii="Arial" w:hAnsi="Arial" w:cs="Arial"/>
        </w:rPr>
        <w:t xml:space="preserve">archivos </w:t>
      </w:r>
      <w:r w:rsidRPr="000329FB">
        <w:rPr>
          <w:rFonts w:ascii="Arial" w:hAnsi="Arial" w:cs="Arial"/>
        </w:rPr>
        <w:t>XML de cada lote debe</w:t>
      </w:r>
      <w:r w:rsidR="005A66D6" w:rsidRPr="000329FB">
        <w:rPr>
          <w:rFonts w:ascii="Arial" w:hAnsi="Arial" w:cs="Arial"/>
        </w:rPr>
        <w:t>n</w:t>
      </w:r>
      <w:r w:rsidRPr="000329FB">
        <w:rPr>
          <w:rFonts w:ascii="Arial" w:hAnsi="Arial" w:cs="Arial"/>
        </w:rPr>
        <w:t xml:space="preserve"> cumplir con lo siguiente:</w:t>
      </w:r>
    </w:p>
    <w:p w14:paraId="7790DB7D" w14:textId="77777777" w:rsidR="00257D65" w:rsidRPr="000329FB" w:rsidRDefault="00257D65" w:rsidP="00A9750A">
      <w:pPr>
        <w:pStyle w:val="Sinespaciado"/>
        <w:ind w:left="282"/>
        <w:jc w:val="both"/>
        <w:rPr>
          <w:rFonts w:ascii="Arial" w:hAnsi="Arial" w:cs="Arial"/>
        </w:rPr>
      </w:pPr>
    </w:p>
    <w:p w14:paraId="0B414765" w14:textId="77777777" w:rsidR="00257D65" w:rsidRPr="000329FB" w:rsidRDefault="00257D65" w:rsidP="004044E4">
      <w:pPr>
        <w:pStyle w:val="Sinespaciado"/>
        <w:ind w:left="990" w:firstLine="853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a.  Deben corresponder todos a una misma fecha de emisión. </w:t>
      </w:r>
    </w:p>
    <w:p w14:paraId="625CA044" w14:textId="77777777" w:rsidR="00257D65" w:rsidRPr="000329FB" w:rsidRDefault="00257D65" w:rsidP="004044E4">
      <w:pPr>
        <w:pStyle w:val="Sinespaciado"/>
        <w:ind w:left="990" w:firstLine="853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b.  Deben corresponder a un mismo número de RUC.</w:t>
      </w:r>
    </w:p>
    <w:p w14:paraId="5E53DFF2" w14:textId="3FBAB115" w:rsidR="00257D65" w:rsidRPr="000329FB" w:rsidRDefault="00B938F3" w:rsidP="004044E4">
      <w:pPr>
        <w:pStyle w:val="Sinespaciado"/>
        <w:ind w:left="2127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c</w:t>
      </w:r>
      <w:r w:rsidR="00257D65" w:rsidRPr="000329FB">
        <w:rPr>
          <w:rFonts w:ascii="Arial" w:hAnsi="Arial" w:cs="Arial"/>
        </w:rPr>
        <w:t>.</w:t>
      </w:r>
      <w:r w:rsidR="00257D65" w:rsidRPr="000329FB">
        <w:rPr>
          <w:rFonts w:ascii="Arial" w:hAnsi="Arial" w:cs="Arial"/>
        </w:rPr>
        <w:tab/>
        <w:t xml:space="preserve">Cada </w:t>
      </w:r>
      <w:r w:rsidR="006F4664" w:rsidRPr="000329FB">
        <w:rPr>
          <w:rFonts w:ascii="Arial" w:hAnsi="Arial" w:cs="Arial"/>
        </w:rPr>
        <w:t xml:space="preserve">archivo </w:t>
      </w:r>
      <w:r w:rsidR="00257D65" w:rsidRPr="000329FB">
        <w:rPr>
          <w:rFonts w:ascii="Arial" w:hAnsi="Arial" w:cs="Arial"/>
        </w:rPr>
        <w:t>XML deberá estar firmado por el emisor o por el PSE autorizado para dicho RUC.</w:t>
      </w:r>
    </w:p>
    <w:p w14:paraId="52C33702" w14:textId="7813FCBB" w:rsidR="00257D65" w:rsidRPr="000329FB" w:rsidRDefault="00B938F3" w:rsidP="004044E4">
      <w:pPr>
        <w:pStyle w:val="Sinespaciado"/>
        <w:ind w:left="2127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d</w:t>
      </w:r>
      <w:r w:rsidR="00257D65" w:rsidRPr="000329FB">
        <w:rPr>
          <w:rFonts w:ascii="Arial" w:hAnsi="Arial" w:cs="Arial"/>
        </w:rPr>
        <w:t>.</w:t>
      </w:r>
      <w:r w:rsidR="00257D65" w:rsidRPr="000329FB">
        <w:rPr>
          <w:rFonts w:ascii="Arial" w:hAnsi="Arial" w:cs="Arial"/>
        </w:rPr>
        <w:tab/>
        <w:t xml:space="preserve">La validación para cada </w:t>
      </w:r>
      <w:r w:rsidR="006F4664" w:rsidRPr="000329FB">
        <w:rPr>
          <w:rFonts w:ascii="Arial" w:hAnsi="Arial" w:cs="Arial"/>
        </w:rPr>
        <w:t xml:space="preserve">archivo </w:t>
      </w:r>
      <w:r w:rsidR="00257D65" w:rsidRPr="000329FB">
        <w:rPr>
          <w:rFonts w:ascii="Arial" w:hAnsi="Arial" w:cs="Arial"/>
        </w:rPr>
        <w:t>XML, incluido en cada lote, será la mismas que la realizada para los envíos unitarios de</w:t>
      </w:r>
      <w:r w:rsidR="006F4664" w:rsidRPr="000329FB">
        <w:rPr>
          <w:rFonts w:ascii="Arial" w:hAnsi="Arial" w:cs="Arial"/>
        </w:rPr>
        <w:t xml:space="preserve"> dichos archivos</w:t>
      </w:r>
      <w:r w:rsidR="00257D65" w:rsidRPr="000329FB">
        <w:rPr>
          <w:rFonts w:ascii="Arial" w:hAnsi="Arial" w:cs="Arial"/>
        </w:rPr>
        <w:t>.</w:t>
      </w:r>
      <w:r w:rsidR="00832555" w:rsidRPr="000329FB">
        <w:rPr>
          <w:rFonts w:ascii="Arial" w:hAnsi="Arial" w:cs="Arial"/>
          <w:b/>
          <w:i/>
        </w:rPr>
        <w:t xml:space="preserve"> </w:t>
      </w:r>
    </w:p>
    <w:p w14:paraId="26221761" w14:textId="4998310F" w:rsidR="00257D65" w:rsidRPr="000329FB" w:rsidRDefault="00B938F3" w:rsidP="004044E4">
      <w:pPr>
        <w:pStyle w:val="Sinespaciado"/>
        <w:ind w:left="2127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e</w:t>
      </w:r>
      <w:r w:rsidR="00257D65" w:rsidRPr="000329FB">
        <w:rPr>
          <w:rFonts w:ascii="Arial" w:hAnsi="Arial" w:cs="Arial"/>
        </w:rPr>
        <w:t>.</w:t>
      </w:r>
      <w:r w:rsidR="00257D65" w:rsidRPr="000329FB">
        <w:rPr>
          <w:rFonts w:ascii="Arial" w:hAnsi="Arial" w:cs="Arial"/>
        </w:rPr>
        <w:tab/>
        <w:t xml:space="preserve">No debe existir numeración duplicada en cada lote (serie y </w:t>
      </w:r>
      <w:r w:rsidR="006F4664" w:rsidRPr="000329FB">
        <w:rPr>
          <w:rFonts w:ascii="Arial" w:hAnsi="Arial" w:cs="Arial"/>
        </w:rPr>
        <w:t xml:space="preserve">número </w:t>
      </w:r>
      <w:r w:rsidR="00257D65" w:rsidRPr="000329FB">
        <w:rPr>
          <w:rFonts w:ascii="Arial" w:hAnsi="Arial" w:cs="Arial"/>
        </w:rPr>
        <w:t xml:space="preserve">correlativo igual para más de un </w:t>
      </w:r>
      <w:r w:rsidR="006F4664" w:rsidRPr="000329FB">
        <w:rPr>
          <w:rFonts w:ascii="Arial" w:hAnsi="Arial" w:cs="Arial"/>
        </w:rPr>
        <w:t>archivo XML</w:t>
      </w:r>
      <w:r w:rsidR="00257D65" w:rsidRPr="000329FB">
        <w:rPr>
          <w:rFonts w:ascii="Arial" w:hAnsi="Arial" w:cs="Arial"/>
        </w:rPr>
        <w:t xml:space="preserve"> por lote). De existir se rechaza el (los)</w:t>
      </w:r>
      <w:r w:rsidR="006F4664" w:rsidRPr="000329FB">
        <w:rPr>
          <w:rFonts w:ascii="Arial" w:hAnsi="Arial" w:cs="Arial"/>
        </w:rPr>
        <w:t xml:space="preserve"> archivo(s)</w:t>
      </w:r>
      <w:r w:rsidR="00257D65" w:rsidRPr="000329FB">
        <w:rPr>
          <w:rFonts w:ascii="Arial" w:hAnsi="Arial" w:cs="Arial"/>
        </w:rPr>
        <w:t xml:space="preserve"> XML duplicado</w:t>
      </w:r>
      <w:r w:rsidR="008A4BA4" w:rsidRPr="000329FB">
        <w:rPr>
          <w:rFonts w:ascii="Arial" w:hAnsi="Arial" w:cs="Arial"/>
        </w:rPr>
        <w:t>(s)</w:t>
      </w:r>
      <w:r w:rsidR="00257D65" w:rsidRPr="000329FB">
        <w:rPr>
          <w:rFonts w:ascii="Arial" w:hAnsi="Arial" w:cs="Arial"/>
        </w:rPr>
        <w:t>.</w:t>
      </w:r>
    </w:p>
    <w:bookmarkEnd w:id="4"/>
    <w:p w14:paraId="04E79AF1" w14:textId="61F26B2C" w:rsidR="003800E7" w:rsidRPr="000329FB" w:rsidRDefault="00B938F3" w:rsidP="004044E4">
      <w:pPr>
        <w:pStyle w:val="Sinespaciado"/>
        <w:ind w:left="2127" w:hanging="284"/>
        <w:jc w:val="both"/>
        <w:rPr>
          <w:rFonts w:ascii="Arial" w:hAnsi="Arial" w:cs="Arial"/>
          <w:b/>
        </w:rPr>
      </w:pPr>
      <w:r w:rsidRPr="000329FB">
        <w:rPr>
          <w:rFonts w:ascii="Arial" w:hAnsi="Arial" w:cs="Arial"/>
        </w:rPr>
        <w:t>f</w:t>
      </w:r>
      <w:r w:rsidR="00623036" w:rsidRPr="000329FB">
        <w:rPr>
          <w:rFonts w:ascii="Arial" w:hAnsi="Arial" w:cs="Arial"/>
        </w:rPr>
        <w:t xml:space="preserve">. El nombre de cada archivo XML que se enviará a través de un lote debe cumplir con la nomenclatura especificada en el </w:t>
      </w:r>
      <w:r w:rsidR="005714DC" w:rsidRPr="000329FB">
        <w:rPr>
          <w:rFonts w:ascii="Arial" w:hAnsi="Arial" w:cs="Arial"/>
        </w:rPr>
        <w:t>acápite</w:t>
      </w:r>
      <w:r w:rsidR="00623036" w:rsidRPr="000329FB">
        <w:rPr>
          <w:rFonts w:ascii="Arial" w:hAnsi="Arial" w:cs="Arial"/>
        </w:rPr>
        <w:t xml:space="preserve"> b.1)</w:t>
      </w:r>
      <w:r w:rsidR="00802812" w:rsidRPr="000329FB">
        <w:rPr>
          <w:rFonts w:ascii="Arial" w:hAnsi="Arial" w:cs="Arial"/>
        </w:rPr>
        <w:t xml:space="preserve"> del </w:t>
      </w:r>
      <w:r w:rsidR="003800E7" w:rsidRPr="000329FB">
        <w:rPr>
          <w:rFonts w:ascii="Arial" w:hAnsi="Arial" w:cs="Arial"/>
        </w:rPr>
        <w:t xml:space="preserve">inciso b) del </w:t>
      </w:r>
      <w:r w:rsidR="002E04B0" w:rsidRPr="000329FB">
        <w:rPr>
          <w:rFonts w:ascii="Arial" w:hAnsi="Arial" w:cs="Arial"/>
        </w:rPr>
        <w:t xml:space="preserve">sub </w:t>
      </w:r>
      <w:r w:rsidR="003800E7" w:rsidRPr="000329FB">
        <w:rPr>
          <w:rFonts w:ascii="Arial" w:hAnsi="Arial" w:cs="Arial"/>
        </w:rPr>
        <w:t>numeral 6.1.3</w:t>
      </w:r>
      <w:r w:rsidR="003800E7" w:rsidRPr="000329FB">
        <w:rPr>
          <w:rFonts w:ascii="Arial" w:hAnsi="Arial" w:cs="Arial"/>
          <w:b/>
        </w:rPr>
        <w:t xml:space="preserve"> </w:t>
      </w:r>
      <w:r w:rsidR="002E04B0" w:rsidRPr="000329FB">
        <w:rPr>
          <w:rFonts w:ascii="Arial" w:hAnsi="Arial" w:cs="Arial"/>
        </w:rPr>
        <w:t>del numeral 6.1</w:t>
      </w:r>
      <w:r w:rsidR="002E04B0" w:rsidRPr="000329FB">
        <w:rPr>
          <w:rFonts w:ascii="Arial" w:hAnsi="Arial" w:cs="Arial"/>
          <w:b/>
        </w:rPr>
        <w:t xml:space="preserve"> </w:t>
      </w:r>
      <w:r w:rsidR="00167073" w:rsidRPr="000329FB">
        <w:rPr>
          <w:rFonts w:ascii="Arial" w:hAnsi="Arial" w:cs="Arial"/>
        </w:rPr>
        <w:t>del presente anexo.</w:t>
      </w:r>
    </w:p>
    <w:p w14:paraId="442FB397" w14:textId="0C70DCA2" w:rsidR="00257D65" w:rsidRPr="000329FB" w:rsidRDefault="00B938F3" w:rsidP="004044E4">
      <w:pPr>
        <w:pStyle w:val="Sinespaciado"/>
        <w:ind w:left="2127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g</w:t>
      </w:r>
      <w:r w:rsidR="00257D65" w:rsidRPr="000329FB">
        <w:rPr>
          <w:rFonts w:ascii="Arial" w:hAnsi="Arial" w:cs="Arial"/>
        </w:rPr>
        <w:t>.</w:t>
      </w:r>
      <w:r w:rsidR="00257D65" w:rsidRPr="000329FB">
        <w:rPr>
          <w:rFonts w:ascii="Arial" w:hAnsi="Arial" w:cs="Arial"/>
        </w:rPr>
        <w:tab/>
        <w:t>La identificación de cada lote tendrá un correlativo por día. La nomenclatura será la siguiente:</w:t>
      </w:r>
    </w:p>
    <w:p w14:paraId="75098FDA" w14:textId="77777777" w:rsidR="00257D65" w:rsidRPr="000329FB" w:rsidRDefault="00257D65" w:rsidP="00A9750A">
      <w:pPr>
        <w:pStyle w:val="Sinespaciado"/>
        <w:ind w:left="282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 </w:t>
      </w:r>
    </w:p>
    <w:p w14:paraId="0AE0A2E6" w14:textId="77777777" w:rsidR="00257D65" w:rsidRPr="000329FB" w:rsidRDefault="00257D65" w:rsidP="00F7217F">
      <w:pPr>
        <w:pStyle w:val="Sinespaciado"/>
        <w:ind w:left="2127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lastRenderedPageBreak/>
        <w:t>Ruc/prefijo de lote/fecha/correlativo</w:t>
      </w:r>
    </w:p>
    <w:p w14:paraId="66D5F90A" w14:textId="77777777" w:rsidR="00257D65" w:rsidRPr="000329FB" w:rsidRDefault="00257D65" w:rsidP="00F7217F">
      <w:pPr>
        <w:pStyle w:val="Sinespaciado"/>
        <w:ind w:left="2127"/>
        <w:jc w:val="both"/>
        <w:rPr>
          <w:rFonts w:ascii="Arial" w:hAnsi="Arial" w:cs="Arial"/>
        </w:rPr>
      </w:pPr>
    </w:p>
    <w:p w14:paraId="39BFEA45" w14:textId="77777777" w:rsidR="00257D65" w:rsidRPr="000329FB" w:rsidRDefault="00257D65" w:rsidP="00F7217F">
      <w:pPr>
        <w:pStyle w:val="Sinespaciado"/>
        <w:ind w:left="2127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20100066603-LT-20110522-1</w:t>
      </w:r>
    </w:p>
    <w:p w14:paraId="4BEF7576" w14:textId="77777777" w:rsidR="002E04B0" w:rsidRPr="000329FB" w:rsidRDefault="00257D65" w:rsidP="00F7217F">
      <w:pPr>
        <w:pStyle w:val="Sinespaciado"/>
        <w:ind w:left="2127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20100066603-LT-20110522-2</w:t>
      </w:r>
      <w:r w:rsidR="002E04B0" w:rsidRPr="000329FB">
        <w:rPr>
          <w:rFonts w:ascii="Arial" w:hAnsi="Arial" w:cs="Arial"/>
        </w:rPr>
        <w:t xml:space="preserve"> </w:t>
      </w:r>
    </w:p>
    <w:p w14:paraId="022F7451" w14:textId="77777777" w:rsidR="00257D65" w:rsidRPr="000329FB" w:rsidRDefault="00257D65" w:rsidP="00F7217F">
      <w:pPr>
        <w:pStyle w:val="Sinespaciado"/>
        <w:ind w:left="2127"/>
        <w:jc w:val="both"/>
        <w:rPr>
          <w:rFonts w:ascii="Arial" w:hAnsi="Arial" w:cs="Arial"/>
        </w:rPr>
      </w:pPr>
    </w:p>
    <w:p w14:paraId="718E0730" w14:textId="60CCF35D" w:rsidR="00257D65" w:rsidRPr="000329FB" w:rsidRDefault="00257D65" w:rsidP="00F7217F">
      <w:pPr>
        <w:pStyle w:val="Sinespaciado"/>
        <w:tabs>
          <w:tab w:val="left" w:pos="1985"/>
        </w:tabs>
        <w:ind w:left="2127"/>
        <w:jc w:val="both"/>
        <w:rPr>
          <w:rFonts w:ascii="Arial" w:hAnsi="Arial" w:cs="Arial"/>
        </w:rPr>
      </w:pPr>
      <w:bookmarkStart w:id="5" w:name="_Hlk173457"/>
      <w:r w:rsidRPr="000329FB">
        <w:rPr>
          <w:rFonts w:ascii="Arial" w:hAnsi="Arial" w:cs="Arial"/>
        </w:rPr>
        <w:t>El correlativo es un identificador y debe ser único</w:t>
      </w:r>
      <w:r w:rsidR="002E04B0" w:rsidRPr="000329FB">
        <w:rPr>
          <w:rFonts w:ascii="Arial" w:hAnsi="Arial" w:cs="Arial"/>
        </w:rPr>
        <w:t>.</w:t>
      </w:r>
    </w:p>
    <w:bookmarkEnd w:id="5"/>
    <w:p w14:paraId="70B6AC61" w14:textId="77777777" w:rsidR="00257D65" w:rsidRPr="000329FB" w:rsidRDefault="00257D65" w:rsidP="00257D65">
      <w:pPr>
        <w:pStyle w:val="Sinespaciado"/>
        <w:jc w:val="both"/>
        <w:rPr>
          <w:rFonts w:ascii="Arial" w:hAnsi="Arial" w:cs="Arial"/>
        </w:rPr>
      </w:pPr>
    </w:p>
    <w:p w14:paraId="2B000465" w14:textId="7859C7E6" w:rsidR="00257D65" w:rsidRPr="000329FB" w:rsidRDefault="00257D65" w:rsidP="00257D65">
      <w:pPr>
        <w:pStyle w:val="Sinespaciado"/>
        <w:ind w:left="1414" w:hanging="280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3.</w:t>
      </w:r>
      <w:r w:rsidRPr="000329FB">
        <w:rPr>
          <w:rFonts w:ascii="Arial" w:hAnsi="Arial" w:cs="Arial"/>
        </w:rPr>
        <w:tab/>
      </w:r>
      <w:bookmarkStart w:id="6" w:name="_Hlk173480"/>
      <w:r w:rsidRPr="000329FB">
        <w:rPr>
          <w:rFonts w:ascii="Arial" w:hAnsi="Arial" w:cs="Arial"/>
        </w:rPr>
        <w:t xml:space="preserve">Si algún documento no cumple </w:t>
      </w:r>
      <w:r w:rsidR="00C106C9" w:rsidRPr="000329FB">
        <w:rPr>
          <w:rFonts w:ascii="Arial" w:hAnsi="Arial" w:cs="Arial"/>
        </w:rPr>
        <w:t>con lo</w:t>
      </w:r>
      <w:r w:rsidRPr="000329FB">
        <w:rPr>
          <w:rFonts w:ascii="Arial" w:hAnsi="Arial" w:cs="Arial"/>
        </w:rPr>
        <w:t xml:space="preserve"> indicado en el numeral 2, sólo se rechazará el </w:t>
      </w:r>
      <w:r w:rsidR="00832555" w:rsidRPr="000329FB">
        <w:rPr>
          <w:rFonts w:ascii="Arial" w:hAnsi="Arial" w:cs="Arial"/>
        </w:rPr>
        <w:t xml:space="preserve">archivo </w:t>
      </w:r>
      <w:r w:rsidRPr="000329FB">
        <w:rPr>
          <w:rFonts w:ascii="Arial" w:hAnsi="Arial" w:cs="Arial"/>
        </w:rPr>
        <w:t xml:space="preserve">XML que incumple con la regla de validación, dejando procesar el resto de </w:t>
      </w:r>
      <w:r w:rsidR="00C106C9" w:rsidRPr="000329FB">
        <w:rPr>
          <w:rFonts w:ascii="Arial" w:hAnsi="Arial" w:cs="Arial"/>
        </w:rPr>
        <w:t xml:space="preserve">los </w:t>
      </w:r>
      <w:r w:rsidR="00832555" w:rsidRPr="000329FB">
        <w:rPr>
          <w:rFonts w:ascii="Arial" w:hAnsi="Arial" w:cs="Arial"/>
        </w:rPr>
        <w:t>archivos</w:t>
      </w:r>
      <w:r w:rsidRPr="000329FB">
        <w:rPr>
          <w:rFonts w:ascii="Arial" w:hAnsi="Arial" w:cs="Arial"/>
        </w:rPr>
        <w:t>.</w:t>
      </w:r>
      <w:bookmarkEnd w:id="6"/>
    </w:p>
    <w:p w14:paraId="3AB5539C" w14:textId="77777777" w:rsidR="0020556B" w:rsidRPr="000329FB" w:rsidRDefault="0020556B" w:rsidP="0020556B">
      <w:pPr>
        <w:pStyle w:val="Sinespaciado"/>
        <w:ind w:left="1418" w:hanging="2"/>
        <w:jc w:val="both"/>
        <w:rPr>
          <w:rFonts w:ascii="Arial" w:hAnsi="Arial" w:cs="Arial"/>
        </w:rPr>
      </w:pPr>
    </w:p>
    <w:p w14:paraId="595554FF" w14:textId="77777777" w:rsidR="00B44E18" w:rsidRPr="000329FB" w:rsidRDefault="007C3692" w:rsidP="00B44E18">
      <w:pPr>
        <w:pStyle w:val="Sinespaciado"/>
        <w:ind w:left="567" w:hanging="567"/>
        <w:jc w:val="both"/>
        <w:rPr>
          <w:rFonts w:ascii="Arial" w:hAnsi="Arial" w:cs="Arial"/>
          <w:b/>
        </w:rPr>
      </w:pPr>
      <w:r w:rsidRPr="000329FB">
        <w:rPr>
          <w:rFonts w:ascii="Arial" w:hAnsi="Arial" w:cs="Arial"/>
          <w:b/>
        </w:rPr>
        <w:t>6</w:t>
      </w:r>
      <w:r w:rsidR="0077707F" w:rsidRPr="000329FB">
        <w:rPr>
          <w:rFonts w:ascii="Arial" w:hAnsi="Arial" w:cs="Arial"/>
          <w:b/>
        </w:rPr>
        <w:t>.</w:t>
      </w:r>
      <w:r w:rsidR="006654AC" w:rsidRPr="000329FB">
        <w:rPr>
          <w:rFonts w:ascii="Arial" w:hAnsi="Arial" w:cs="Arial"/>
          <w:b/>
        </w:rPr>
        <w:t>2</w:t>
      </w:r>
      <w:r w:rsidR="00B44E18" w:rsidRPr="000329FB">
        <w:rPr>
          <w:rFonts w:ascii="Arial" w:hAnsi="Arial" w:cs="Arial"/>
          <w:b/>
        </w:rPr>
        <w:tab/>
      </w:r>
      <w:r w:rsidR="00525934" w:rsidRPr="000329FB">
        <w:rPr>
          <w:rFonts w:ascii="Arial" w:hAnsi="Arial" w:cs="Arial"/>
          <w:b/>
        </w:rPr>
        <w:t>Valor R</w:t>
      </w:r>
      <w:r w:rsidR="00053E04" w:rsidRPr="000329FB">
        <w:rPr>
          <w:rFonts w:ascii="Arial" w:hAnsi="Arial" w:cs="Arial"/>
          <w:b/>
        </w:rPr>
        <w:t>esumen</w:t>
      </w:r>
    </w:p>
    <w:p w14:paraId="39AAA5DC" w14:textId="77777777" w:rsidR="00B44E18" w:rsidRPr="000329FB" w:rsidRDefault="00B44E18" w:rsidP="00B44E18">
      <w:pPr>
        <w:pStyle w:val="Sinespaciado"/>
        <w:ind w:left="567" w:hanging="567"/>
        <w:jc w:val="both"/>
        <w:rPr>
          <w:rFonts w:ascii="Arial" w:hAnsi="Arial" w:cs="Arial"/>
        </w:rPr>
      </w:pPr>
    </w:p>
    <w:p w14:paraId="62A9BFFD" w14:textId="77777777" w:rsidR="00973DFB" w:rsidRPr="000329FB" w:rsidRDefault="00525934" w:rsidP="00B44E18">
      <w:pPr>
        <w:pStyle w:val="Sinespaciado"/>
        <w:ind w:left="567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El V</w:t>
      </w:r>
      <w:r w:rsidR="00B44E18" w:rsidRPr="000329FB">
        <w:rPr>
          <w:rFonts w:ascii="Arial" w:hAnsi="Arial" w:cs="Arial"/>
        </w:rPr>
        <w:t xml:space="preserve">alor </w:t>
      </w:r>
      <w:r w:rsidRPr="000329FB">
        <w:rPr>
          <w:rFonts w:ascii="Arial" w:hAnsi="Arial" w:cs="Arial"/>
        </w:rPr>
        <w:t>R</w:t>
      </w:r>
      <w:r w:rsidR="00B44E18" w:rsidRPr="000329FB">
        <w:rPr>
          <w:rFonts w:ascii="Arial" w:hAnsi="Arial" w:cs="Arial"/>
        </w:rPr>
        <w:t xml:space="preserve">esumen es </w:t>
      </w:r>
      <w:r w:rsidR="00053E04" w:rsidRPr="000329FB">
        <w:rPr>
          <w:rFonts w:ascii="Arial" w:hAnsi="Arial" w:cs="Arial"/>
        </w:rPr>
        <w:t xml:space="preserve">la cadena resumen en </w:t>
      </w:r>
      <w:r w:rsidR="00053E04" w:rsidRPr="000329FB">
        <w:rPr>
          <w:rFonts w:ascii="Arial" w:hAnsi="Arial" w:cs="Arial"/>
          <w:i/>
        </w:rPr>
        <w:t>base 64</w:t>
      </w:r>
      <w:r w:rsidR="00053E04" w:rsidRPr="000329FB">
        <w:rPr>
          <w:rFonts w:ascii="Arial" w:hAnsi="Arial" w:cs="Arial"/>
        </w:rPr>
        <w:t xml:space="preserve">, el cual es el resultado de </w:t>
      </w:r>
      <w:r w:rsidR="00053E04" w:rsidRPr="000329FB">
        <w:rPr>
          <w:rFonts w:ascii="Arial" w:hAnsi="Arial" w:cs="Arial"/>
          <w:lang w:val="es-MX"/>
        </w:rPr>
        <w:t xml:space="preserve">aplicar el algoritmo matemático (denominado función </w:t>
      </w:r>
      <w:r w:rsidR="00053E04" w:rsidRPr="000329FB">
        <w:rPr>
          <w:rFonts w:ascii="Arial" w:hAnsi="Arial" w:cs="Arial"/>
          <w:i/>
          <w:lang w:val="es-MX"/>
        </w:rPr>
        <w:t>hash</w:t>
      </w:r>
      <w:r w:rsidR="00053E04" w:rsidRPr="000329FB">
        <w:rPr>
          <w:rFonts w:ascii="Arial" w:hAnsi="Arial" w:cs="Arial"/>
          <w:lang w:val="es-MX"/>
        </w:rPr>
        <w:t xml:space="preserve">) al formato XML que representa el comprobante </w:t>
      </w:r>
      <w:r w:rsidR="00D21DBC" w:rsidRPr="000329FB">
        <w:rPr>
          <w:rFonts w:ascii="Arial" w:hAnsi="Arial" w:cs="Arial"/>
          <w:lang w:val="es-MX"/>
        </w:rPr>
        <w:t xml:space="preserve">de pago </w:t>
      </w:r>
      <w:r w:rsidR="00053E04" w:rsidRPr="000329FB">
        <w:rPr>
          <w:rFonts w:ascii="Arial" w:hAnsi="Arial" w:cs="Arial"/>
          <w:lang w:val="es-MX"/>
        </w:rPr>
        <w:t>electrónico o</w:t>
      </w:r>
      <w:r w:rsidR="00D360A3" w:rsidRPr="000329FB">
        <w:rPr>
          <w:rFonts w:ascii="Arial" w:hAnsi="Arial" w:cs="Arial"/>
          <w:lang w:val="es-MX"/>
        </w:rPr>
        <w:t xml:space="preserve"> </w:t>
      </w:r>
      <w:r w:rsidR="00053E04" w:rsidRPr="000329FB">
        <w:rPr>
          <w:rFonts w:ascii="Arial" w:hAnsi="Arial" w:cs="Arial"/>
          <w:lang w:val="es-MX"/>
        </w:rPr>
        <w:t>la</w:t>
      </w:r>
      <w:r w:rsidR="006145B9" w:rsidRPr="000329FB">
        <w:rPr>
          <w:rFonts w:ascii="Arial" w:hAnsi="Arial" w:cs="Arial"/>
          <w:lang w:val="es-MX"/>
        </w:rPr>
        <w:t>s</w:t>
      </w:r>
      <w:r w:rsidR="00053E04" w:rsidRPr="000329FB">
        <w:rPr>
          <w:rFonts w:ascii="Arial" w:hAnsi="Arial" w:cs="Arial"/>
          <w:lang w:val="es-MX"/>
        </w:rPr>
        <w:t xml:space="preserve"> nota</w:t>
      </w:r>
      <w:r w:rsidR="006145B9" w:rsidRPr="000329FB">
        <w:rPr>
          <w:rFonts w:ascii="Arial" w:hAnsi="Arial" w:cs="Arial"/>
          <w:lang w:val="es-MX"/>
        </w:rPr>
        <w:t>s</w:t>
      </w:r>
      <w:r w:rsidR="00053E04" w:rsidRPr="000329FB">
        <w:rPr>
          <w:rFonts w:ascii="Arial" w:hAnsi="Arial" w:cs="Arial"/>
          <w:lang w:val="es-MX"/>
        </w:rPr>
        <w:t xml:space="preserve"> electrónica</w:t>
      </w:r>
      <w:r w:rsidR="006145B9" w:rsidRPr="000329FB">
        <w:rPr>
          <w:rFonts w:ascii="Arial" w:hAnsi="Arial" w:cs="Arial"/>
          <w:lang w:val="es-MX"/>
        </w:rPr>
        <w:t>s</w:t>
      </w:r>
      <w:r w:rsidR="00053E04" w:rsidRPr="000329FB">
        <w:rPr>
          <w:rFonts w:ascii="Arial" w:hAnsi="Arial" w:cs="Arial"/>
          <w:lang w:val="es-MX"/>
        </w:rPr>
        <w:t>.</w:t>
      </w:r>
      <w:r w:rsidR="00053E04" w:rsidRPr="000329FB">
        <w:rPr>
          <w:rFonts w:ascii="Arial" w:hAnsi="Arial" w:cs="Arial"/>
        </w:rPr>
        <w:t xml:space="preserve"> Corresponde al valor del elemento </w:t>
      </w:r>
      <w:r w:rsidR="00053E04" w:rsidRPr="000329FB">
        <w:rPr>
          <w:rFonts w:ascii="Arial" w:hAnsi="Arial" w:cs="Arial"/>
          <w:i/>
        </w:rPr>
        <w:t>&lt;ds:DigestValue&gt;</w:t>
      </w:r>
      <w:r w:rsidR="00053E04" w:rsidRPr="000329FB">
        <w:rPr>
          <w:rFonts w:ascii="Arial" w:hAnsi="Arial" w:cs="Arial"/>
        </w:rPr>
        <w:t xml:space="preserve"> de los referidos documentos.</w:t>
      </w:r>
    </w:p>
    <w:p w14:paraId="2537294C" w14:textId="77777777" w:rsidR="005F2466" w:rsidRPr="000329FB" w:rsidRDefault="005F2466" w:rsidP="0077707F">
      <w:pPr>
        <w:pStyle w:val="Sinespaciado"/>
        <w:ind w:left="708"/>
        <w:rPr>
          <w:rFonts w:ascii="Arial" w:hAnsi="Arial" w:cs="Arial"/>
        </w:rPr>
      </w:pPr>
    </w:p>
    <w:p w14:paraId="50382106" w14:textId="77777777" w:rsidR="00973DFB" w:rsidRPr="000329FB" w:rsidRDefault="00973DFB" w:rsidP="00B44E18">
      <w:pPr>
        <w:pStyle w:val="Sinespaciado"/>
        <w:ind w:left="567"/>
        <w:rPr>
          <w:rFonts w:ascii="Arial" w:hAnsi="Arial" w:cs="Arial"/>
        </w:rPr>
      </w:pPr>
      <w:r w:rsidRPr="000329FB">
        <w:rPr>
          <w:rFonts w:ascii="Arial" w:hAnsi="Arial" w:cs="Arial"/>
        </w:rPr>
        <w:t>La impresión debe cumplir las siguientes características:</w:t>
      </w:r>
    </w:p>
    <w:p w14:paraId="1457C9E9" w14:textId="77777777" w:rsidR="00313625" w:rsidRPr="000329FB" w:rsidRDefault="00313625" w:rsidP="00F33D4A">
      <w:pPr>
        <w:pStyle w:val="Sinespaciado"/>
        <w:ind w:left="1134"/>
        <w:rPr>
          <w:rFonts w:ascii="Arial" w:hAnsi="Arial" w:cs="Arial"/>
        </w:rPr>
      </w:pPr>
    </w:p>
    <w:p w14:paraId="06E9A43F" w14:textId="77777777" w:rsidR="00973DFB" w:rsidRPr="000329FB" w:rsidRDefault="00973DFB" w:rsidP="00290D41">
      <w:pPr>
        <w:pStyle w:val="Sinespaciado"/>
        <w:numPr>
          <w:ilvl w:val="0"/>
          <w:numId w:val="4"/>
        </w:numPr>
        <w:ind w:left="851" w:hanging="284"/>
        <w:jc w:val="both"/>
        <w:rPr>
          <w:rFonts w:ascii="Arial" w:hAnsi="Arial" w:cs="Arial"/>
          <w:u w:val="single"/>
        </w:rPr>
      </w:pPr>
      <w:r w:rsidRPr="000329FB">
        <w:rPr>
          <w:rFonts w:ascii="Arial" w:hAnsi="Arial" w:cs="Arial"/>
        </w:rPr>
        <w:t>Posición dentro de la representación impre</w:t>
      </w:r>
      <w:r w:rsidR="005F2466" w:rsidRPr="000329FB">
        <w:rPr>
          <w:rFonts w:ascii="Arial" w:hAnsi="Arial" w:cs="Arial"/>
        </w:rPr>
        <w:t>sa: Parte inferior de la representación impresa.</w:t>
      </w:r>
    </w:p>
    <w:p w14:paraId="4C4ECBFE" w14:textId="77777777" w:rsidR="00313625" w:rsidRPr="000329FB" w:rsidRDefault="00313625" w:rsidP="00EF3DDB">
      <w:pPr>
        <w:pStyle w:val="Sinespaciado"/>
        <w:ind w:left="851" w:hanging="284"/>
        <w:jc w:val="both"/>
        <w:rPr>
          <w:rFonts w:ascii="Arial" w:hAnsi="Arial" w:cs="Arial"/>
        </w:rPr>
      </w:pPr>
    </w:p>
    <w:p w14:paraId="05F4B794" w14:textId="77777777" w:rsidR="006113EB" w:rsidRPr="000329FB" w:rsidRDefault="00973DFB" w:rsidP="00290D41">
      <w:pPr>
        <w:pStyle w:val="Sinespaciado"/>
        <w:numPr>
          <w:ilvl w:val="0"/>
          <w:numId w:val="4"/>
        </w:numPr>
        <w:ind w:left="851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Color de impresión: </w:t>
      </w:r>
      <w:r w:rsidR="00B97C07" w:rsidRPr="000329FB">
        <w:rPr>
          <w:rFonts w:ascii="Arial" w:hAnsi="Arial" w:cs="Arial"/>
        </w:rPr>
        <w:t>N</w:t>
      </w:r>
      <w:r w:rsidRPr="000329FB">
        <w:rPr>
          <w:rFonts w:ascii="Arial" w:hAnsi="Arial" w:cs="Arial"/>
        </w:rPr>
        <w:t>egro</w:t>
      </w:r>
      <w:r w:rsidR="005F2466" w:rsidRPr="000329FB">
        <w:rPr>
          <w:rFonts w:ascii="Arial" w:hAnsi="Arial" w:cs="Arial"/>
        </w:rPr>
        <w:t>.</w:t>
      </w:r>
    </w:p>
    <w:p w14:paraId="18335640" w14:textId="77777777" w:rsidR="00602C60" w:rsidRPr="000329FB" w:rsidRDefault="00602C60" w:rsidP="00602C60">
      <w:pPr>
        <w:pStyle w:val="Sinespaciado"/>
        <w:jc w:val="both"/>
        <w:rPr>
          <w:rFonts w:ascii="Arial" w:hAnsi="Arial" w:cs="Arial"/>
        </w:rPr>
      </w:pPr>
    </w:p>
    <w:p w14:paraId="0480928C" w14:textId="77777777" w:rsidR="00602C60" w:rsidRPr="000329FB" w:rsidRDefault="00602C60" w:rsidP="00602C60">
      <w:pPr>
        <w:pStyle w:val="Sinespaciado"/>
        <w:jc w:val="both"/>
        <w:rPr>
          <w:rFonts w:ascii="Arial" w:hAnsi="Arial" w:cs="Arial"/>
          <w:b/>
        </w:rPr>
      </w:pPr>
      <w:r w:rsidRPr="000329FB">
        <w:rPr>
          <w:rFonts w:ascii="Arial" w:hAnsi="Arial" w:cs="Arial"/>
          <w:b/>
        </w:rPr>
        <w:t>6.3    Código de barras</w:t>
      </w:r>
      <w:r w:rsidR="00093D63" w:rsidRPr="000329FB">
        <w:rPr>
          <w:rFonts w:ascii="Arial" w:hAnsi="Arial" w:cs="Arial"/>
          <w:b/>
        </w:rPr>
        <w:t xml:space="preserve"> PDF417</w:t>
      </w:r>
    </w:p>
    <w:p w14:paraId="5382A84D" w14:textId="77777777" w:rsidR="00602C60" w:rsidRPr="000329FB" w:rsidRDefault="00602C60" w:rsidP="00602C60">
      <w:pPr>
        <w:pStyle w:val="Sinespaciado"/>
        <w:rPr>
          <w:rFonts w:ascii="Arial" w:hAnsi="Arial" w:cs="Arial"/>
        </w:rPr>
      </w:pPr>
    </w:p>
    <w:p w14:paraId="567F6897" w14:textId="77777777" w:rsidR="00602C60" w:rsidRPr="000329FB" w:rsidRDefault="00602C60" w:rsidP="00602C60">
      <w:pPr>
        <w:pStyle w:val="Sinespaciado"/>
        <w:ind w:left="1276" w:hanging="709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6.3.1. Simbología </w:t>
      </w:r>
    </w:p>
    <w:p w14:paraId="70DC41CB" w14:textId="77777777" w:rsidR="00602C60" w:rsidRPr="000329FB" w:rsidRDefault="00602C60" w:rsidP="00602C60">
      <w:pPr>
        <w:pStyle w:val="Sinespaciado"/>
        <w:ind w:left="927"/>
        <w:rPr>
          <w:rFonts w:ascii="Arial" w:hAnsi="Arial" w:cs="Arial"/>
        </w:rPr>
      </w:pPr>
    </w:p>
    <w:p w14:paraId="4CD4F9E3" w14:textId="77777777" w:rsidR="00602C60" w:rsidRPr="000329FB" w:rsidRDefault="00602C60" w:rsidP="00602C60">
      <w:pPr>
        <w:pStyle w:val="Sinespaciado"/>
        <w:ind w:left="113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Para la generación del código de barras se hará uso de la simbología PDF417 de acuerdo a la Norma ISO/IEC 15438:2010 </w:t>
      </w:r>
      <w:r w:rsidRPr="000329FB">
        <w:rPr>
          <w:rFonts w:ascii="Arial" w:hAnsi="Arial" w:cs="Arial"/>
          <w:bCs/>
        </w:rPr>
        <w:t>Tecnología de la información. Técnicas de identificación automática y de captura de datos. Especificaciones de los símbolos de códigos de barras PDF417.</w:t>
      </w:r>
      <w:r w:rsidRPr="000329FB">
        <w:rPr>
          <w:rFonts w:ascii="Arial" w:hAnsi="Arial" w:cs="Arial"/>
        </w:rPr>
        <w:t xml:space="preserve"> No debe usarse las variantes:</w:t>
      </w:r>
    </w:p>
    <w:p w14:paraId="21835E19" w14:textId="77777777" w:rsidR="00602C60" w:rsidRPr="000329FB" w:rsidRDefault="00602C60" w:rsidP="00602C60">
      <w:pPr>
        <w:pStyle w:val="Sinespaciado"/>
        <w:rPr>
          <w:rFonts w:ascii="Arial" w:hAnsi="Arial" w:cs="Arial"/>
        </w:rPr>
      </w:pPr>
    </w:p>
    <w:p w14:paraId="47BD9662" w14:textId="77777777" w:rsidR="00602C60" w:rsidRPr="000329FB" w:rsidRDefault="00602C60" w:rsidP="00602C60">
      <w:pPr>
        <w:pStyle w:val="Sinespaciado"/>
        <w:ind w:left="1418" w:hanging="284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a) </w:t>
      </w:r>
      <w:r w:rsidRPr="000329FB">
        <w:rPr>
          <w:rFonts w:ascii="Arial" w:hAnsi="Arial" w:cs="Arial"/>
        </w:rPr>
        <w:tab/>
        <w:t>PDF417 Compactado (</w:t>
      </w:r>
      <w:r w:rsidRPr="000329FB">
        <w:rPr>
          <w:rFonts w:ascii="Arial" w:hAnsi="Arial" w:cs="Arial"/>
          <w:i/>
        </w:rPr>
        <w:t>Compact PDF417</w:t>
      </w:r>
      <w:r w:rsidRPr="000329FB">
        <w:rPr>
          <w:rFonts w:ascii="Arial" w:hAnsi="Arial" w:cs="Arial"/>
        </w:rPr>
        <w:t>).</w:t>
      </w:r>
    </w:p>
    <w:p w14:paraId="4F3F1B5F" w14:textId="77777777" w:rsidR="00602C60" w:rsidRPr="000329FB" w:rsidRDefault="00602C60" w:rsidP="00602C60">
      <w:pPr>
        <w:pStyle w:val="Sinespaciado"/>
        <w:ind w:left="1418" w:hanging="284"/>
        <w:rPr>
          <w:rFonts w:ascii="Arial" w:hAnsi="Arial" w:cs="Arial"/>
        </w:rPr>
      </w:pPr>
    </w:p>
    <w:p w14:paraId="4309E952" w14:textId="77777777" w:rsidR="00602C60" w:rsidRPr="000329FB" w:rsidRDefault="00602C60" w:rsidP="00602C60">
      <w:pPr>
        <w:pStyle w:val="Sinespaciado"/>
        <w:ind w:left="1418" w:hanging="284"/>
        <w:rPr>
          <w:rFonts w:ascii="Arial" w:hAnsi="Arial" w:cs="Arial"/>
          <w:lang w:val="en-US"/>
        </w:rPr>
      </w:pPr>
      <w:r w:rsidRPr="000329FB">
        <w:rPr>
          <w:rFonts w:ascii="Arial" w:hAnsi="Arial" w:cs="Arial"/>
          <w:lang w:val="en-US"/>
        </w:rPr>
        <w:t xml:space="preserve">b) </w:t>
      </w:r>
      <w:r w:rsidRPr="000329FB">
        <w:rPr>
          <w:rFonts w:ascii="Arial" w:hAnsi="Arial" w:cs="Arial"/>
          <w:lang w:val="en-US"/>
        </w:rPr>
        <w:tab/>
        <w:t>Micro PDF417.</w:t>
      </w:r>
    </w:p>
    <w:p w14:paraId="6E48D883" w14:textId="77777777" w:rsidR="00602C60" w:rsidRPr="000329FB" w:rsidRDefault="00602C60" w:rsidP="00602C60">
      <w:pPr>
        <w:pStyle w:val="Sinespaciado"/>
        <w:ind w:left="1418" w:hanging="284"/>
        <w:rPr>
          <w:rFonts w:ascii="Arial" w:hAnsi="Arial" w:cs="Arial"/>
          <w:lang w:val="en-US"/>
        </w:rPr>
      </w:pPr>
    </w:p>
    <w:p w14:paraId="7BA6FEBD" w14:textId="77777777" w:rsidR="00602C60" w:rsidRPr="000329FB" w:rsidRDefault="00602C60" w:rsidP="00602C60">
      <w:pPr>
        <w:pStyle w:val="Sinespaciado"/>
        <w:ind w:left="1418" w:hanging="284"/>
        <w:rPr>
          <w:rFonts w:ascii="Arial" w:hAnsi="Arial" w:cs="Arial"/>
          <w:lang w:val="en-US"/>
        </w:rPr>
      </w:pPr>
      <w:r w:rsidRPr="000329FB">
        <w:rPr>
          <w:rFonts w:ascii="Arial" w:hAnsi="Arial" w:cs="Arial"/>
          <w:lang w:val="en-US"/>
        </w:rPr>
        <w:t xml:space="preserve">c) </w:t>
      </w:r>
      <w:r w:rsidRPr="000329FB">
        <w:rPr>
          <w:rFonts w:ascii="Arial" w:hAnsi="Arial" w:cs="Arial"/>
          <w:lang w:val="en-US"/>
        </w:rPr>
        <w:tab/>
        <w:t>Macro PDF417.</w:t>
      </w:r>
    </w:p>
    <w:p w14:paraId="5087A141" w14:textId="77777777" w:rsidR="00574E98" w:rsidRPr="000329FB" w:rsidRDefault="00574E98" w:rsidP="00602C60">
      <w:pPr>
        <w:pStyle w:val="Sinespaciado"/>
        <w:ind w:left="567"/>
        <w:rPr>
          <w:rFonts w:ascii="Arial" w:hAnsi="Arial" w:cs="Arial"/>
          <w:lang w:val="en-US"/>
        </w:rPr>
      </w:pPr>
    </w:p>
    <w:p w14:paraId="7E42198B" w14:textId="77777777" w:rsidR="00602C60" w:rsidRPr="000329FB" w:rsidRDefault="00602C60" w:rsidP="00602C60">
      <w:pPr>
        <w:pStyle w:val="Sinespaciado"/>
        <w:ind w:left="567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6.3.2. Características técnicas </w:t>
      </w:r>
    </w:p>
    <w:p w14:paraId="48DAEF05" w14:textId="77777777" w:rsidR="00602C60" w:rsidRPr="000329FB" w:rsidRDefault="00602C60" w:rsidP="00602C60">
      <w:pPr>
        <w:pStyle w:val="Sinespaciado"/>
        <w:rPr>
          <w:rFonts w:ascii="Arial" w:hAnsi="Arial" w:cs="Arial"/>
        </w:rPr>
      </w:pPr>
    </w:p>
    <w:p w14:paraId="121060AC" w14:textId="77777777" w:rsidR="00602C60" w:rsidRPr="000329FB" w:rsidRDefault="00602C60" w:rsidP="00290D41">
      <w:pPr>
        <w:pStyle w:val="Sinespaciado"/>
        <w:numPr>
          <w:ilvl w:val="0"/>
          <w:numId w:val="1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Nivel de corrección de error (</w:t>
      </w:r>
      <w:r w:rsidRPr="000329FB">
        <w:rPr>
          <w:rFonts w:ascii="Arial" w:hAnsi="Arial" w:cs="Arial"/>
          <w:i/>
        </w:rPr>
        <w:t>Error Correction</w:t>
      </w:r>
      <w:r w:rsidR="00364B81" w:rsidRPr="000329FB">
        <w:rPr>
          <w:rFonts w:ascii="Arial" w:hAnsi="Arial" w:cs="Arial"/>
          <w:i/>
        </w:rPr>
        <w:t xml:space="preserve"> </w:t>
      </w:r>
      <w:r w:rsidRPr="000329FB">
        <w:rPr>
          <w:rFonts w:ascii="Arial" w:hAnsi="Arial" w:cs="Arial"/>
          <w:i/>
        </w:rPr>
        <w:t>Level</w:t>
      </w:r>
      <w:r w:rsidRPr="000329FB">
        <w:rPr>
          <w:rFonts w:ascii="Arial" w:hAnsi="Arial" w:cs="Arial"/>
        </w:rPr>
        <w:t xml:space="preserve">): </w:t>
      </w:r>
      <w:r w:rsidR="00317162" w:rsidRPr="000329FB">
        <w:rPr>
          <w:rFonts w:ascii="Arial" w:hAnsi="Arial" w:cs="Arial"/>
        </w:rPr>
        <w:t>N</w:t>
      </w:r>
      <w:r w:rsidRPr="000329FB">
        <w:rPr>
          <w:rFonts w:ascii="Arial" w:hAnsi="Arial" w:cs="Arial"/>
        </w:rPr>
        <w:t>ivel 5.</w:t>
      </w:r>
    </w:p>
    <w:p w14:paraId="19594F66" w14:textId="77777777" w:rsidR="00602C60" w:rsidRPr="000329FB" w:rsidRDefault="00602C60" w:rsidP="00602C60">
      <w:pPr>
        <w:pStyle w:val="Sinespaciado"/>
        <w:ind w:left="1418"/>
        <w:jc w:val="both"/>
        <w:rPr>
          <w:rFonts w:ascii="Arial" w:hAnsi="Arial" w:cs="Arial"/>
        </w:rPr>
      </w:pPr>
    </w:p>
    <w:p w14:paraId="1247B647" w14:textId="77777777" w:rsidR="00602C60" w:rsidRPr="000329FB" w:rsidRDefault="00602C60" w:rsidP="00290D41">
      <w:pPr>
        <w:pStyle w:val="Sinespaciado"/>
        <w:numPr>
          <w:ilvl w:val="0"/>
          <w:numId w:val="1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Modo de compactación: Modo de compactación de </w:t>
      </w:r>
      <w:r w:rsidRPr="000329FB">
        <w:rPr>
          <w:rFonts w:ascii="Arial" w:hAnsi="Arial" w:cs="Arial"/>
          <w:i/>
        </w:rPr>
        <w:t>Bytes</w:t>
      </w:r>
      <w:r w:rsidRPr="000329FB">
        <w:rPr>
          <w:rFonts w:ascii="Arial" w:hAnsi="Arial" w:cs="Arial"/>
        </w:rPr>
        <w:t xml:space="preserve"> (</w:t>
      </w:r>
      <w:r w:rsidRPr="000329FB">
        <w:rPr>
          <w:rFonts w:ascii="Arial" w:hAnsi="Arial" w:cs="Arial"/>
          <w:i/>
        </w:rPr>
        <w:t>Byte Compaction</w:t>
      </w:r>
      <w:r w:rsidR="005A66D6" w:rsidRPr="000329FB">
        <w:rPr>
          <w:rFonts w:ascii="Arial" w:hAnsi="Arial" w:cs="Arial"/>
          <w:i/>
        </w:rPr>
        <w:t xml:space="preserve"> </w:t>
      </w:r>
      <w:r w:rsidRPr="000329FB">
        <w:rPr>
          <w:rFonts w:ascii="Arial" w:hAnsi="Arial" w:cs="Arial"/>
          <w:i/>
        </w:rPr>
        <w:t>Mode</w:t>
      </w:r>
      <w:r w:rsidRPr="000329FB">
        <w:rPr>
          <w:rFonts w:ascii="Arial" w:hAnsi="Arial" w:cs="Arial"/>
        </w:rPr>
        <w:t>).</w:t>
      </w:r>
    </w:p>
    <w:p w14:paraId="64287A70" w14:textId="77777777" w:rsidR="00602C60" w:rsidRPr="000329FB" w:rsidRDefault="00602C60" w:rsidP="00602C60">
      <w:pPr>
        <w:pStyle w:val="Sinespaciado"/>
        <w:ind w:left="1418"/>
        <w:jc w:val="both"/>
        <w:rPr>
          <w:rFonts w:ascii="Arial" w:hAnsi="Arial" w:cs="Arial"/>
        </w:rPr>
      </w:pPr>
    </w:p>
    <w:p w14:paraId="7FEE00D0" w14:textId="77777777" w:rsidR="00602C60" w:rsidRPr="000329FB" w:rsidRDefault="00602C60" w:rsidP="00290D41">
      <w:pPr>
        <w:pStyle w:val="Sinespaciado"/>
        <w:numPr>
          <w:ilvl w:val="0"/>
          <w:numId w:val="1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Dimensiones mínimas de los elementos del código de barras:</w:t>
      </w:r>
    </w:p>
    <w:p w14:paraId="68A21B81" w14:textId="77777777" w:rsidR="00602C60" w:rsidRPr="000329FB" w:rsidRDefault="00602C60" w:rsidP="00602C60">
      <w:pPr>
        <w:pStyle w:val="Sinespaciado"/>
        <w:ind w:left="1418"/>
        <w:jc w:val="both"/>
        <w:rPr>
          <w:rFonts w:ascii="Arial" w:hAnsi="Arial" w:cs="Arial"/>
        </w:rPr>
      </w:pPr>
    </w:p>
    <w:p w14:paraId="2E060C17" w14:textId="77777777" w:rsidR="00602C60" w:rsidRPr="000329FB" w:rsidRDefault="00602C60" w:rsidP="00290D41">
      <w:pPr>
        <w:pStyle w:val="Sinespaciado"/>
        <w:numPr>
          <w:ilvl w:val="0"/>
          <w:numId w:val="2"/>
        </w:numPr>
        <w:ind w:left="1701" w:hanging="283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Ancho mínimo de un módulo (</w:t>
      </w:r>
      <w:r w:rsidRPr="000329FB">
        <w:rPr>
          <w:rFonts w:ascii="Arial" w:hAnsi="Arial" w:cs="Arial"/>
          <w:i/>
        </w:rPr>
        <w:t>X-Dimension</w:t>
      </w:r>
      <w:r w:rsidRPr="000329FB">
        <w:rPr>
          <w:rFonts w:ascii="Arial" w:hAnsi="Arial" w:cs="Arial"/>
        </w:rPr>
        <w:t>): 0,0067 pulgadas (0,170 mm).</w:t>
      </w:r>
    </w:p>
    <w:p w14:paraId="390A9B3C" w14:textId="77777777" w:rsidR="00602C60" w:rsidRPr="000329FB" w:rsidRDefault="00602C60" w:rsidP="00290D41">
      <w:pPr>
        <w:pStyle w:val="Sinespaciado"/>
        <w:numPr>
          <w:ilvl w:val="0"/>
          <w:numId w:val="2"/>
        </w:numPr>
        <w:ind w:left="1701" w:hanging="283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Altura de fila (</w:t>
      </w:r>
      <w:r w:rsidRPr="000329FB">
        <w:rPr>
          <w:rFonts w:ascii="Arial" w:hAnsi="Arial" w:cs="Arial"/>
          <w:i/>
        </w:rPr>
        <w:t>Y-Dimension</w:t>
      </w:r>
      <w:r w:rsidRPr="000329FB">
        <w:rPr>
          <w:rFonts w:ascii="Arial" w:hAnsi="Arial" w:cs="Arial"/>
        </w:rPr>
        <w:t xml:space="preserve">): 3 veces el valor del </w:t>
      </w:r>
      <w:r w:rsidR="00A9750A" w:rsidRPr="000329FB">
        <w:rPr>
          <w:rFonts w:ascii="Arial" w:hAnsi="Arial" w:cs="Arial"/>
        </w:rPr>
        <w:t>a</w:t>
      </w:r>
      <w:r w:rsidRPr="000329FB">
        <w:rPr>
          <w:rFonts w:ascii="Arial" w:hAnsi="Arial" w:cs="Arial"/>
        </w:rPr>
        <w:t xml:space="preserve">ncho mínimo de un módulo (3 veces </w:t>
      </w:r>
      <w:r w:rsidRPr="000329FB">
        <w:rPr>
          <w:rFonts w:ascii="Arial" w:hAnsi="Arial" w:cs="Arial"/>
          <w:i/>
        </w:rPr>
        <w:t>X-Dimension</w:t>
      </w:r>
      <w:r w:rsidRPr="000329FB">
        <w:rPr>
          <w:rFonts w:ascii="Arial" w:hAnsi="Arial" w:cs="Arial"/>
        </w:rPr>
        <w:t>).</w:t>
      </w:r>
    </w:p>
    <w:p w14:paraId="66F20E35" w14:textId="77777777" w:rsidR="000271B9" w:rsidRPr="000329FB" w:rsidRDefault="000271B9" w:rsidP="00602C60">
      <w:pPr>
        <w:pStyle w:val="Sinespaciado"/>
        <w:rPr>
          <w:rFonts w:ascii="Arial" w:hAnsi="Arial" w:cs="Arial"/>
        </w:rPr>
      </w:pPr>
    </w:p>
    <w:p w14:paraId="6F17F70B" w14:textId="77777777" w:rsidR="00602C60" w:rsidRPr="000329FB" w:rsidRDefault="00602C60" w:rsidP="00602C60">
      <w:pPr>
        <w:pStyle w:val="Sinespaciado"/>
        <w:ind w:left="1134" w:hanging="567"/>
        <w:rPr>
          <w:rFonts w:ascii="Arial" w:hAnsi="Arial" w:cs="Arial"/>
        </w:rPr>
      </w:pPr>
      <w:r w:rsidRPr="000329FB">
        <w:rPr>
          <w:rFonts w:ascii="Arial" w:hAnsi="Arial" w:cs="Arial"/>
        </w:rPr>
        <w:lastRenderedPageBreak/>
        <w:t xml:space="preserve">6.3.3 </w:t>
      </w:r>
      <w:r w:rsidRPr="000329FB">
        <w:rPr>
          <w:rFonts w:ascii="Arial" w:hAnsi="Arial" w:cs="Arial"/>
        </w:rPr>
        <w:tab/>
        <w:t>Información a consignar en el código de barras</w:t>
      </w:r>
    </w:p>
    <w:p w14:paraId="056D6181" w14:textId="77777777" w:rsidR="00602C60" w:rsidRPr="000329FB" w:rsidRDefault="00602C60" w:rsidP="00602C60">
      <w:pPr>
        <w:pStyle w:val="Sinespaciado"/>
        <w:rPr>
          <w:rFonts w:ascii="Arial" w:hAnsi="Arial" w:cs="Arial"/>
        </w:rPr>
      </w:pPr>
    </w:p>
    <w:p w14:paraId="504232C2" w14:textId="77777777" w:rsidR="00602C60" w:rsidRPr="000329FB" w:rsidRDefault="00602C60" w:rsidP="00602C60">
      <w:pPr>
        <w:pStyle w:val="Sinespaciado"/>
        <w:tabs>
          <w:tab w:val="left" w:pos="1134"/>
        </w:tabs>
        <w:ind w:left="113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En el código de barras se consignará la información siguiente </w:t>
      </w:r>
      <w:r w:rsidR="00715295" w:rsidRPr="000329FB">
        <w:rPr>
          <w:rFonts w:ascii="Arial" w:hAnsi="Arial" w:cs="Arial"/>
        </w:rPr>
        <w:t>en la medida que</w:t>
      </w:r>
      <w:r w:rsidR="00181110" w:rsidRPr="000329FB">
        <w:rPr>
          <w:rFonts w:ascii="Arial" w:hAnsi="Arial" w:cs="Arial"/>
        </w:rPr>
        <w:t xml:space="preserve"> </w:t>
      </w:r>
      <w:r w:rsidR="00ED7794" w:rsidRPr="000329FB">
        <w:rPr>
          <w:rFonts w:ascii="Arial" w:hAnsi="Arial" w:cs="Arial"/>
        </w:rPr>
        <w:t>exista</w:t>
      </w:r>
      <w:r w:rsidR="00181110" w:rsidRPr="000329FB">
        <w:rPr>
          <w:rFonts w:ascii="Arial" w:hAnsi="Arial" w:cs="Arial"/>
        </w:rPr>
        <w:t xml:space="preserve"> </w:t>
      </w:r>
      <w:r w:rsidRPr="000329FB">
        <w:rPr>
          <w:rFonts w:ascii="Arial" w:hAnsi="Arial" w:cs="Arial"/>
        </w:rPr>
        <w:t>en el comprobante de pago electrónico o la</w:t>
      </w:r>
      <w:r w:rsidR="00187791" w:rsidRPr="000329FB">
        <w:rPr>
          <w:rFonts w:ascii="Arial" w:hAnsi="Arial" w:cs="Arial"/>
        </w:rPr>
        <w:t>s</w:t>
      </w:r>
      <w:r w:rsidRPr="000329FB">
        <w:rPr>
          <w:rFonts w:ascii="Arial" w:hAnsi="Arial" w:cs="Arial"/>
        </w:rPr>
        <w:t xml:space="preserve"> nota</w:t>
      </w:r>
      <w:r w:rsidR="00187791" w:rsidRPr="000329FB">
        <w:rPr>
          <w:rFonts w:ascii="Arial" w:hAnsi="Arial" w:cs="Arial"/>
        </w:rPr>
        <w:t>s</w:t>
      </w:r>
      <w:r w:rsidRPr="000329FB">
        <w:rPr>
          <w:rFonts w:ascii="Arial" w:hAnsi="Arial" w:cs="Arial"/>
        </w:rPr>
        <w:t xml:space="preserve"> electrónica</w:t>
      </w:r>
      <w:r w:rsidR="00187791" w:rsidRPr="000329FB">
        <w:rPr>
          <w:rFonts w:ascii="Arial" w:hAnsi="Arial" w:cs="Arial"/>
        </w:rPr>
        <w:t>s</w:t>
      </w:r>
      <w:r w:rsidR="002F027E" w:rsidRPr="000329FB">
        <w:rPr>
          <w:rFonts w:ascii="Arial" w:hAnsi="Arial" w:cs="Arial"/>
        </w:rPr>
        <w:t>:</w:t>
      </w:r>
    </w:p>
    <w:p w14:paraId="16A20C5A" w14:textId="77777777" w:rsidR="00602C60" w:rsidRPr="000329FB" w:rsidRDefault="00602C60" w:rsidP="00602C60">
      <w:pPr>
        <w:pStyle w:val="Sinespaciado"/>
        <w:ind w:left="1276"/>
        <w:rPr>
          <w:rFonts w:ascii="Arial" w:hAnsi="Arial" w:cs="Arial"/>
        </w:rPr>
      </w:pPr>
    </w:p>
    <w:p w14:paraId="61C0A44C" w14:textId="77777777" w:rsidR="00602C60" w:rsidRPr="000329FB" w:rsidRDefault="00602C60" w:rsidP="00290D41">
      <w:pPr>
        <w:pStyle w:val="Sinespaciado"/>
        <w:numPr>
          <w:ilvl w:val="0"/>
          <w:numId w:val="3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Número de RUC del emisor electrónico. </w:t>
      </w:r>
    </w:p>
    <w:p w14:paraId="366BDC04" w14:textId="77777777" w:rsidR="00602C60" w:rsidRPr="000329FB" w:rsidRDefault="00602C60" w:rsidP="00602C60">
      <w:pPr>
        <w:pStyle w:val="Sinespaciado"/>
        <w:ind w:left="1418" w:hanging="284"/>
        <w:rPr>
          <w:rFonts w:ascii="Arial" w:hAnsi="Arial" w:cs="Arial"/>
        </w:rPr>
      </w:pPr>
    </w:p>
    <w:p w14:paraId="62E44836" w14:textId="5CB86153" w:rsidR="00602C60" w:rsidRPr="000329FB" w:rsidRDefault="00602C60" w:rsidP="00290D41">
      <w:pPr>
        <w:pStyle w:val="Sinespaciado"/>
        <w:numPr>
          <w:ilvl w:val="0"/>
          <w:numId w:val="3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Tipo de </w:t>
      </w:r>
      <w:r w:rsidR="00BB22CB" w:rsidRPr="000329FB">
        <w:rPr>
          <w:rFonts w:ascii="Arial" w:hAnsi="Arial" w:cs="Arial"/>
        </w:rPr>
        <w:t>documento</w:t>
      </w:r>
      <w:bookmarkStart w:id="7" w:name="_GoBack"/>
      <w:bookmarkEnd w:id="7"/>
      <w:r w:rsidR="00B04986" w:rsidRPr="000329FB">
        <w:rPr>
          <w:rFonts w:ascii="Arial" w:hAnsi="Arial" w:cs="Arial"/>
        </w:rPr>
        <w:t>.</w:t>
      </w:r>
    </w:p>
    <w:p w14:paraId="6AB339BF" w14:textId="77777777" w:rsidR="00984B92" w:rsidRPr="000329FB" w:rsidRDefault="00984B92" w:rsidP="00984B92">
      <w:pPr>
        <w:pStyle w:val="Sinespaciado"/>
        <w:ind w:left="1418"/>
        <w:jc w:val="both"/>
        <w:rPr>
          <w:rFonts w:ascii="Arial" w:hAnsi="Arial" w:cs="Arial"/>
        </w:rPr>
      </w:pPr>
    </w:p>
    <w:p w14:paraId="78BB576F" w14:textId="1FE31D61" w:rsidR="00602C60" w:rsidRPr="000329FB" w:rsidRDefault="00602C60" w:rsidP="00290D41">
      <w:pPr>
        <w:pStyle w:val="Sinespaciado"/>
        <w:numPr>
          <w:ilvl w:val="0"/>
          <w:numId w:val="3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Numeración</w:t>
      </w:r>
      <w:r w:rsidR="00FC3101">
        <w:rPr>
          <w:rFonts w:ascii="Arial" w:hAnsi="Arial" w:cs="Arial"/>
        </w:rPr>
        <w:t>,</w:t>
      </w:r>
      <w:r w:rsidRPr="000329FB">
        <w:rPr>
          <w:rFonts w:ascii="Arial" w:hAnsi="Arial" w:cs="Arial"/>
        </w:rPr>
        <w:t xml:space="preserve"> conformada por serie y número correlativo. </w:t>
      </w:r>
    </w:p>
    <w:p w14:paraId="4616319D" w14:textId="77777777" w:rsidR="00602C60" w:rsidRPr="000329FB" w:rsidRDefault="00602C60" w:rsidP="00602C60">
      <w:pPr>
        <w:pStyle w:val="Prrafodelista"/>
        <w:ind w:left="1418" w:hanging="284"/>
        <w:rPr>
          <w:rFonts w:ascii="Arial" w:hAnsi="Arial" w:cs="Arial"/>
        </w:rPr>
      </w:pPr>
    </w:p>
    <w:p w14:paraId="5C7A2A47" w14:textId="77777777" w:rsidR="00602C60" w:rsidRPr="000329FB" w:rsidRDefault="00602C60" w:rsidP="00290D41">
      <w:pPr>
        <w:pStyle w:val="Sinespaciado"/>
        <w:numPr>
          <w:ilvl w:val="0"/>
          <w:numId w:val="3"/>
        </w:numPr>
        <w:ind w:left="1418" w:hanging="284"/>
        <w:rPr>
          <w:rFonts w:ascii="Arial" w:hAnsi="Arial" w:cs="Arial"/>
        </w:rPr>
      </w:pPr>
      <w:r w:rsidRPr="000329FB">
        <w:rPr>
          <w:rFonts w:ascii="Arial" w:hAnsi="Arial" w:cs="Arial"/>
        </w:rPr>
        <w:t>Sumatoria IGV, de ser el caso.</w:t>
      </w:r>
    </w:p>
    <w:p w14:paraId="55B4C241" w14:textId="77777777" w:rsidR="00602C60" w:rsidRPr="000329FB" w:rsidRDefault="00602C60" w:rsidP="00602C60">
      <w:pPr>
        <w:pStyle w:val="Sinespaciado"/>
        <w:ind w:left="1418" w:hanging="284"/>
        <w:rPr>
          <w:rFonts w:ascii="Arial" w:hAnsi="Arial" w:cs="Arial"/>
        </w:rPr>
      </w:pPr>
    </w:p>
    <w:p w14:paraId="128D1700" w14:textId="77777777" w:rsidR="00602C60" w:rsidRPr="000329FB" w:rsidRDefault="00602C60" w:rsidP="00290D41">
      <w:pPr>
        <w:pStyle w:val="Sinespaciado"/>
        <w:numPr>
          <w:ilvl w:val="0"/>
          <w:numId w:val="3"/>
        </w:numPr>
        <w:ind w:left="1418" w:hanging="284"/>
        <w:rPr>
          <w:rFonts w:ascii="Arial" w:hAnsi="Arial" w:cs="Arial"/>
        </w:rPr>
      </w:pPr>
      <w:r w:rsidRPr="000329FB">
        <w:rPr>
          <w:rFonts w:ascii="Arial" w:hAnsi="Arial" w:cs="Arial"/>
        </w:rPr>
        <w:t>Importe total de la venta, cesión en uso o servicio prestado.</w:t>
      </w:r>
    </w:p>
    <w:p w14:paraId="49B8173E" w14:textId="77777777" w:rsidR="00602C60" w:rsidRPr="000329FB" w:rsidRDefault="00602C60" w:rsidP="00602C60">
      <w:pPr>
        <w:pStyle w:val="Sinespaciado"/>
        <w:ind w:left="1418" w:hanging="284"/>
        <w:rPr>
          <w:rFonts w:ascii="Arial" w:hAnsi="Arial" w:cs="Arial"/>
        </w:rPr>
      </w:pPr>
    </w:p>
    <w:p w14:paraId="366080DD" w14:textId="77777777" w:rsidR="00602C60" w:rsidRPr="000329FB" w:rsidRDefault="00602C60" w:rsidP="00290D41">
      <w:pPr>
        <w:pStyle w:val="Sinespaciado"/>
        <w:numPr>
          <w:ilvl w:val="0"/>
          <w:numId w:val="3"/>
        </w:numPr>
        <w:ind w:left="1418" w:hanging="284"/>
        <w:rPr>
          <w:rFonts w:ascii="Arial" w:hAnsi="Arial" w:cs="Arial"/>
        </w:rPr>
      </w:pPr>
      <w:r w:rsidRPr="000329FB">
        <w:rPr>
          <w:rFonts w:ascii="Arial" w:hAnsi="Arial" w:cs="Arial"/>
        </w:rPr>
        <w:t>Fecha de emisión.</w:t>
      </w:r>
    </w:p>
    <w:p w14:paraId="2F3C61DF" w14:textId="77777777" w:rsidR="00602C60" w:rsidRPr="000329FB" w:rsidRDefault="00602C60" w:rsidP="00602C60">
      <w:pPr>
        <w:pStyle w:val="Sinespaciado"/>
        <w:ind w:left="1418" w:hanging="284"/>
        <w:rPr>
          <w:rFonts w:ascii="Arial" w:hAnsi="Arial" w:cs="Arial"/>
        </w:rPr>
      </w:pPr>
    </w:p>
    <w:p w14:paraId="3A837BB5" w14:textId="77777777" w:rsidR="00602C60" w:rsidRPr="000329FB" w:rsidRDefault="00602C60" w:rsidP="00290D41">
      <w:pPr>
        <w:pStyle w:val="Sinespaciado"/>
        <w:numPr>
          <w:ilvl w:val="0"/>
          <w:numId w:val="3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Tipo de documento del adquirente o usuario</w:t>
      </w:r>
      <w:r w:rsidR="00CF5E48" w:rsidRPr="000329FB">
        <w:rPr>
          <w:rFonts w:ascii="Arial" w:hAnsi="Arial" w:cs="Arial"/>
        </w:rPr>
        <w:t>, de ser el caso</w:t>
      </w:r>
      <w:r w:rsidRPr="000329FB">
        <w:rPr>
          <w:rFonts w:ascii="Arial" w:hAnsi="Arial" w:cs="Arial"/>
        </w:rPr>
        <w:t xml:space="preserve">. </w:t>
      </w:r>
    </w:p>
    <w:p w14:paraId="612DA478" w14:textId="77777777" w:rsidR="00602C60" w:rsidRPr="000329FB" w:rsidRDefault="00602C60" w:rsidP="00602C60">
      <w:pPr>
        <w:pStyle w:val="Sinespaciado"/>
        <w:ind w:left="1418" w:hanging="284"/>
        <w:rPr>
          <w:rFonts w:ascii="Arial" w:hAnsi="Arial" w:cs="Arial"/>
        </w:rPr>
      </w:pPr>
    </w:p>
    <w:p w14:paraId="2F0B8801" w14:textId="77777777" w:rsidR="00602C60" w:rsidRPr="000329FB" w:rsidRDefault="00602C60" w:rsidP="00290D41">
      <w:pPr>
        <w:pStyle w:val="Sinespaciado"/>
        <w:numPr>
          <w:ilvl w:val="0"/>
          <w:numId w:val="3"/>
        </w:numPr>
        <w:ind w:left="1418" w:hanging="284"/>
        <w:rPr>
          <w:rFonts w:ascii="Arial" w:hAnsi="Arial" w:cs="Arial"/>
        </w:rPr>
      </w:pPr>
      <w:r w:rsidRPr="000329FB">
        <w:rPr>
          <w:rFonts w:ascii="Arial" w:hAnsi="Arial" w:cs="Arial"/>
        </w:rPr>
        <w:t>Número de documento del adquirente o usuario</w:t>
      </w:r>
      <w:r w:rsidR="00CF5E48" w:rsidRPr="000329FB">
        <w:rPr>
          <w:rFonts w:ascii="Arial" w:hAnsi="Arial" w:cs="Arial"/>
        </w:rPr>
        <w:t>, de ser el caso</w:t>
      </w:r>
      <w:r w:rsidRPr="000329FB">
        <w:rPr>
          <w:rFonts w:ascii="Arial" w:hAnsi="Arial" w:cs="Arial"/>
        </w:rPr>
        <w:t>.</w:t>
      </w:r>
    </w:p>
    <w:p w14:paraId="686D643B" w14:textId="77777777" w:rsidR="00602C60" w:rsidRPr="000329FB" w:rsidRDefault="00602C60" w:rsidP="00602C60">
      <w:pPr>
        <w:pStyle w:val="Sinespaciado"/>
        <w:ind w:left="1418" w:hanging="284"/>
        <w:rPr>
          <w:rFonts w:ascii="Arial" w:hAnsi="Arial" w:cs="Arial"/>
        </w:rPr>
      </w:pPr>
    </w:p>
    <w:p w14:paraId="47AB0B6B" w14:textId="77777777" w:rsidR="00602C60" w:rsidRPr="000329FB" w:rsidRDefault="00525934" w:rsidP="00602C60">
      <w:p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i) </w:t>
      </w:r>
      <w:r w:rsidRPr="000329FB">
        <w:rPr>
          <w:rFonts w:ascii="Arial" w:hAnsi="Arial" w:cs="Arial"/>
        </w:rPr>
        <w:tab/>
        <w:t>Valor R</w:t>
      </w:r>
      <w:r w:rsidR="00602C60" w:rsidRPr="000329FB">
        <w:rPr>
          <w:rFonts w:ascii="Arial" w:hAnsi="Arial" w:cs="Arial"/>
        </w:rPr>
        <w:t>esumen a que se refiere el numeral 6</w:t>
      </w:r>
      <w:r w:rsidR="009953AB" w:rsidRPr="000329FB">
        <w:rPr>
          <w:rFonts w:ascii="Arial" w:hAnsi="Arial" w:cs="Arial"/>
        </w:rPr>
        <w:t>.2</w:t>
      </w:r>
      <w:r w:rsidR="002E6475" w:rsidRPr="000329FB">
        <w:rPr>
          <w:rFonts w:ascii="Arial" w:hAnsi="Arial" w:cs="Arial"/>
        </w:rPr>
        <w:t>.</w:t>
      </w:r>
    </w:p>
    <w:p w14:paraId="07E1D580" w14:textId="77777777" w:rsidR="00602C60" w:rsidRPr="000329FB" w:rsidRDefault="00602C60" w:rsidP="00602C60">
      <w:p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j) </w:t>
      </w:r>
      <w:r w:rsidRPr="000329FB">
        <w:rPr>
          <w:rFonts w:ascii="Arial" w:hAnsi="Arial" w:cs="Arial"/>
        </w:rPr>
        <w:tab/>
        <w:t xml:space="preserve">Valor de la </w:t>
      </w:r>
      <w:r w:rsidR="00B97C07" w:rsidRPr="000329FB">
        <w:rPr>
          <w:rFonts w:ascii="Arial" w:hAnsi="Arial" w:cs="Arial"/>
        </w:rPr>
        <w:t>F</w:t>
      </w:r>
      <w:r w:rsidR="00730B91" w:rsidRPr="000329FB">
        <w:rPr>
          <w:rFonts w:ascii="Arial" w:hAnsi="Arial" w:cs="Arial"/>
        </w:rPr>
        <w:t>i</w:t>
      </w:r>
      <w:r w:rsidRPr="000329FB">
        <w:rPr>
          <w:rFonts w:ascii="Arial" w:hAnsi="Arial" w:cs="Arial"/>
        </w:rPr>
        <w:t xml:space="preserve">rma digital. Corresponde al valor del elemento </w:t>
      </w:r>
      <w:r w:rsidRPr="000329FB">
        <w:rPr>
          <w:rFonts w:ascii="Arial" w:hAnsi="Arial" w:cs="Arial"/>
          <w:i/>
        </w:rPr>
        <w:t>&lt;ds:SignatureValue&gt;</w:t>
      </w:r>
      <w:r w:rsidRPr="000329FB">
        <w:rPr>
          <w:rFonts w:ascii="Arial" w:hAnsi="Arial" w:cs="Arial"/>
        </w:rPr>
        <w:t xml:space="preserve"> del comprobante de pago electrónico o nota electrónica.</w:t>
      </w:r>
    </w:p>
    <w:p w14:paraId="7DC849DE" w14:textId="77777777" w:rsidR="00602C60" w:rsidRPr="000329FB" w:rsidRDefault="00602C60" w:rsidP="00602C60">
      <w:pPr>
        <w:pStyle w:val="Sinespaciado"/>
        <w:ind w:left="113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La información señalada en los</w:t>
      </w:r>
      <w:r w:rsidR="00ED7794" w:rsidRPr="000329FB">
        <w:rPr>
          <w:rFonts w:ascii="Arial" w:hAnsi="Arial" w:cs="Arial"/>
        </w:rPr>
        <w:t xml:space="preserve"> incisos</w:t>
      </w:r>
      <w:r w:rsidRPr="000329FB">
        <w:rPr>
          <w:rFonts w:ascii="Arial" w:hAnsi="Arial" w:cs="Arial"/>
        </w:rPr>
        <w:t xml:space="preserve"> anteriores de este numeral </w:t>
      </w:r>
      <w:r w:rsidR="002F027E" w:rsidRPr="000329FB">
        <w:rPr>
          <w:rFonts w:ascii="Arial" w:hAnsi="Arial" w:cs="Arial"/>
        </w:rPr>
        <w:t xml:space="preserve">deberá consignarse con el mismo formato empleado en el comprobante de pago electrónico </w:t>
      </w:r>
      <w:r w:rsidR="00ED7794" w:rsidRPr="000329FB">
        <w:rPr>
          <w:rFonts w:ascii="Arial" w:hAnsi="Arial" w:cs="Arial"/>
        </w:rPr>
        <w:t>o nota</w:t>
      </w:r>
      <w:r w:rsidR="00D7246E" w:rsidRPr="000329FB">
        <w:rPr>
          <w:rFonts w:ascii="Arial" w:hAnsi="Arial" w:cs="Arial"/>
        </w:rPr>
        <w:t>s</w:t>
      </w:r>
      <w:r w:rsidR="00ED7794" w:rsidRPr="000329FB">
        <w:rPr>
          <w:rFonts w:ascii="Arial" w:hAnsi="Arial" w:cs="Arial"/>
        </w:rPr>
        <w:t xml:space="preserve"> electrónica</w:t>
      </w:r>
      <w:r w:rsidR="00D7246E" w:rsidRPr="000329FB">
        <w:rPr>
          <w:rFonts w:ascii="Arial" w:hAnsi="Arial" w:cs="Arial"/>
        </w:rPr>
        <w:t>s</w:t>
      </w:r>
      <w:r w:rsidR="008038E1" w:rsidRPr="000329FB">
        <w:rPr>
          <w:rFonts w:ascii="Arial" w:hAnsi="Arial" w:cs="Arial"/>
        </w:rPr>
        <w:t>;</w:t>
      </w:r>
      <w:r w:rsidR="00ED7794" w:rsidRPr="000329FB">
        <w:rPr>
          <w:rFonts w:ascii="Arial" w:hAnsi="Arial" w:cs="Arial"/>
        </w:rPr>
        <w:t xml:space="preserve"> </w:t>
      </w:r>
      <w:r w:rsidR="002F027E" w:rsidRPr="000329FB">
        <w:rPr>
          <w:rFonts w:ascii="Arial" w:hAnsi="Arial" w:cs="Arial"/>
        </w:rPr>
        <w:t>y</w:t>
      </w:r>
      <w:r w:rsidR="008038E1" w:rsidRPr="000329FB">
        <w:rPr>
          <w:rFonts w:ascii="Arial" w:hAnsi="Arial" w:cs="Arial"/>
        </w:rPr>
        <w:t>,</w:t>
      </w:r>
      <w:r w:rsidR="002F027E" w:rsidRPr="000329FB">
        <w:rPr>
          <w:rFonts w:ascii="Arial" w:hAnsi="Arial" w:cs="Arial"/>
        </w:rPr>
        <w:t xml:space="preserve"> </w:t>
      </w:r>
      <w:r w:rsidRPr="000329FB">
        <w:rPr>
          <w:rFonts w:ascii="Arial" w:hAnsi="Arial" w:cs="Arial"/>
        </w:rPr>
        <w:t xml:space="preserve">se estructura de acuerdo al siguiente orden, siendo el separador de campo el carácter </w:t>
      </w:r>
      <w:r w:rsidRPr="000329FB">
        <w:rPr>
          <w:rFonts w:ascii="Arial" w:hAnsi="Arial" w:cs="Arial"/>
          <w:i/>
        </w:rPr>
        <w:t xml:space="preserve">pipe </w:t>
      </w:r>
      <w:r w:rsidRPr="000329FB">
        <w:rPr>
          <w:rFonts w:ascii="Arial" w:hAnsi="Arial" w:cs="Arial"/>
        </w:rPr>
        <w:t>(“|”):</w:t>
      </w:r>
    </w:p>
    <w:p w14:paraId="07C6B699" w14:textId="77777777" w:rsidR="00602C60" w:rsidRPr="000329FB" w:rsidRDefault="00602C60" w:rsidP="00602C60">
      <w:pPr>
        <w:pStyle w:val="Sinespaciado"/>
        <w:ind w:left="1134"/>
        <w:rPr>
          <w:rFonts w:ascii="Arial" w:hAnsi="Arial" w:cs="Arial"/>
        </w:rPr>
      </w:pPr>
    </w:p>
    <w:p w14:paraId="6D57C340" w14:textId="77777777" w:rsidR="00602C60" w:rsidRPr="000329FB" w:rsidRDefault="00602C60" w:rsidP="00602C60">
      <w:pPr>
        <w:pStyle w:val="Sinespaciado"/>
        <w:ind w:left="113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RUC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 xml:space="preserve">TIPO DE DOCUMENTO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 xml:space="preserve">SERIE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>N</w:t>
      </w:r>
      <w:r w:rsidR="00A9750A" w:rsidRPr="000329FB">
        <w:rPr>
          <w:rFonts w:ascii="Arial" w:hAnsi="Arial" w:cs="Arial"/>
        </w:rPr>
        <w:t>Ú</w:t>
      </w:r>
      <w:r w:rsidRPr="000329FB">
        <w:rPr>
          <w:rFonts w:ascii="Arial" w:hAnsi="Arial" w:cs="Arial"/>
        </w:rPr>
        <w:t xml:space="preserve">MERO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 xml:space="preserve">MTO TOTAL IGV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 xml:space="preserve">MTO TOTAL DEL COMPROBANTE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>FECHA DE EMISI</w:t>
      </w:r>
      <w:r w:rsidR="00A9750A" w:rsidRPr="000329FB">
        <w:rPr>
          <w:rFonts w:ascii="Arial" w:hAnsi="Arial" w:cs="Arial"/>
        </w:rPr>
        <w:t>Ó</w:t>
      </w:r>
      <w:r w:rsidRPr="000329FB">
        <w:rPr>
          <w:rFonts w:ascii="Arial" w:hAnsi="Arial" w:cs="Arial"/>
        </w:rPr>
        <w:t xml:space="preserve">N </w:t>
      </w:r>
      <w:r w:rsidRPr="000329FB">
        <w:rPr>
          <w:rFonts w:ascii="Arial" w:hAnsi="Arial" w:cs="Arial"/>
          <w:b/>
        </w:rPr>
        <w:t>|</w:t>
      </w:r>
      <w:r w:rsidRPr="000329FB">
        <w:rPr>
          <w:rFonts w:ascii="Arial" w:hAnsi="Arial" w:cs="Arial"/>
        </w:rPr>
        <w:t xml:space="preserve"> TIPO DE DOCUMENTO ADQUIRENTE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>N</w:t>
      </w:r>
      <w:r w:rsidR="00A9750A" w:rsidRPr="000329FB">
        <w:rPr>
          <w:rFonts w:ascii="Arial" w:hAnsi="Arial" w:cs="Arial"/>
        </w:rPr>
        <w:t>Ú</w:t>
      </w:r>
      <w:r w:rsidRPr="000329FB">
        <w:rPr>
          <w:rFonts w:ascii="Arial" w:hAnsi="Arial" w:cs="Arial"/>
        </w:rPr>
        <w:t xml:space="preserve">MERO DE DOCUMENTO ADQUIRENTE </w:t>
      </w:r>
      <w:r w:rsidRPr="000329FB">
        <w:rPr>
          <w:rFonts w:ascii="Arial" w:hAnsi="Arial" w:cs="Arial"/>
          <w:b/>
        </w:rPr>
        <w:t>|</w:t>
      </w:r>
      <w:r w:rsidRPr="000329FB">
        <w:rPr>
          <w:rFonts w:ascii="Arial" w:hAnsi="Arial" w:cs="Arial"/>
        </w:rPr>
        <w:t xml:space="preserve"> VALOR RESUMEN </w:t>
      </w:r>
      <w:r w:rsidRPr="000329FB">
        <w:rPr>
          <w:rFonts w:ascii="Arial" w:hAnsi="Arial" w:cs="Arial"/>
          <w:b/>
        </w:rPr>
        <w:t>|</w:t>
      </w:r>
      <w:r w:rsidRPr="000329FB">
        <w:rPr>
          <w:rFonts w:ascii="Arial" w:hAnsi="Arial" w:cs="Arial"/>
        </w:rPr>
        <w:t xml:space="preserve"> VALOR DE LA FIRMA </w:t>
      </w:r>
      <w:r w:rsidRPr="000329FB">
        <w:rPr>
          <w:rFonts w:ascii="Arial" w:hAnsi="Arial" w:cs="Arial"/>
          <w:b/>
        </w:rPr>
        <w:t>|</w:t>
      </w:r>
    </w:p>
    <w:p w14:paraId="5AEA6CE1" w14:textId="77777777" w:rsidR="00602C60" w:rsidRPr="000329FB" w:rsidRDefault="00602C60" w:rsidP="00602C60">
      <w:pPr>
        <w:pStyle w:val="Sinespaciado"/>
        <w:ind w:left="1134"/>
        <w:rPr>
          <w:rFonts w:ascii="Arial" w:hAnsi="Arial" w:cs="Arial"/>
        </w:rPr>
      </w:pPr>
    </w:p>
    <w:p w14:paraId="6E5FCCAD" w14:textId="77777777" w:rsidR="002F027E" w:rsidRPr="000329FB" w:rsidRDefault="002F027E" w:rsidP="002F027E">
      <w:pPr>
        <w:pStyle w:val="Sinespaciado"/>
        <w:ind w:left="113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Se debe respetar la cantidad de campos especificados en la estructura anterior, es decir, en caso no exista alguna información en el comprobante de pago electrónico</w:t>
      </w:r>
      <w:r w:rsidR="00ED7794" w:rsidRPr="000329FB">
        <w:rPr>
          <w:rFonts w:ascii="Arial" w:hAnsi="Arial" w:cs="Arial"/>
        </w:rPr>
        <w:t xml:space="preserve"> o </w:t>
      </w:r>
      <w:r w:rsidR="003C2464" w:rsidRPr="000329FB">
        <w:rPr>
          <w:rFonts w:ascii="Arial" w:hAnsi="Arial" w:cs="Arial"/>
        </w:rPr>
        <w:t xml:space="preserve">en </w:t>
      </w:r>
      <w:r w:rsidR="00ED7794" w:rsidRPr="000329FB">
        <w:rPr>
          <w:rFonts w:ascii="Arial" w:hAnsi="Arial" w:cs="Arial"/>
        </w:rPr>
        <w:t>la</w:t>
      </w:r>
      <w:r w:rsidR="00D7246E" w:rsidRPr="000329FB">
        <w:rPr>
          <w:rFonts w:ascii="Arial" w:hAnsi="Arial" w:cs="Arial"/>
        </w:rPr>
        <w:t>s</w:t>
      </w:r>
      <w:r w:rsidR="00ED7794" w:rsidRPr="000329FB">
        <w:rPr>
          <w:rFonts w:ascii="Arial" w:hAnsi="Arial" w:cs="Arial"/>
        </w:rPr>
        <w:t xml:space="preserve"> nota</w:t>
      </w:r>
      <w:r w:rsidR="00D7246E" w:rsidRPr="000329FB">
        <w:rPr>
          <w:rFonts w:ascii="Arial" w:hAnsi="Arial" w:cs="Arial"/>
        </w:rPr>
        <w:t>s</w:t>
      </w:r>
      <w:r w:rsidR="00ED7794" w:rsidRPr="000329FB">
        <w:rPr>
          <w:rFonts w:ascii="Arial" w:hAnsi="Arial" w:cs="Arial"/>
        </w:rPr>
        <w:t xml:space="preserve"> electrónica</w:t>
      </w:r>
      <w:r w:rsidR="00D7246E" w:rsidRPr="000329FB">
        <w:rPr>
          <w:rFonts w:ascii="Arial" w:hAnsi="Arial" w:cs="Arial"/>
        </w:rPr>
        <w:t>s</w:t>
      </w:r>
      <w:r w:rsidRPr="000329FB">
        <w:rPr>
          <w:rFonts w:ascii="Arial" w:hAnsi="Arial" w:cs="Arial"/>
        </w:rPr>
        <w:t>, se deberá mantener el campo vacío como información.</w:t>
      </w:r>
    </w:p>
    <w:p w14:paraId="6C3BF9FD" w14:textId="77777777" w:rsidR="00860502" w:rsidRPr="000329FB" w:rsidRDefault="00860502" w:rsidP="00860502">
      <w:pPr>
        <w:pStyle w:val="Sinespaciado"/>
        <w:ind w:left="1134"/>
        <w:jc w:val="both"/>
        <w:rPr>
          <w:rFonts w:ascii="Arial" w:hAnsi="Arial" w:cs="Arial"/>
        </w:rPr>
      </w:pPr>
    </w:p>
    <w:p w14:paraId="53F2438A" w14:textId="528531BE" w:rsidR="00602C60" w:rsidRPr="000329FB" w:rsidRDefault="005F7FD5" w:rsidP="00602C60">
      <w:pPr>
        <w:pStyle w:val="Sinespaciado"/>
        <w:ind w:left="1134" w:hanging="567"/>
        <w:rPr>
          <w:rFonts w:ascii="Arial" w:hAnsi="Arial" w:cs="Arial"/>
        </w:rPr>
      </w:pPr>
      <w:r w:rsidRPr="000329FB">
        <w:rPr>
          <w:rFonts w:ascii="Arial" w:hAnsi="Arial" w:cs="Arial"/>
        </w:rPr>
        <w:t>6.3.4 Características</w:t>
      </w:r>
      <w:r w:rsidR="00960CAD" w:rsidRPr="000329FB">
        <w:rPr>
          <w:rFonts w:ascii="Arial" w:hAnsi="Arial" w:cs="Arial"/>
        </w:rPr>
        <w:t xml:space="preserve"> de la i</w:t>
      </w:r>
      <w:r w:rsidR="00602C60" w:rsidRPr="000329FB">
        <w:rPr>
          <w:rFonts w:ascii="Arial" w:hAnsi="Arial" w:cs="Arial"/>
        </w:rPr>
        <w:t>mpresión</w:t>
      </w:r>
    </w:p>
    <w:p w14:paraId="1015DCE1" w14:textId="77777777" w:rsidR="00602C60" w:rsidRPr="000329FB" w:rsidRDefault="00602C60" w:rsidP="00602C60">
      <w:pPr>
        <w:pStyle w:val="Sinespaciado"/>
        <w:ind w:left="708"/>
        <w:rPr>
          <w:rFonts w:ascii="Arial" w:hAnsi="Arial" w:cs="Arial"/>
        </w:rPr>
      </w:pPr>
    </w:p>
    <w:p w14:paraId="31C74BC0" w14:textId="77777777" w:rsidR="00602C60" w:rsidRPr="000329FB" w:rsidRDefault="00602C60" w:rsidP="00602C60">
      <w:pPr>
        <w:pStyle w:val="Sinespaciado"/>
        <w:ind w:left="1134"/>
        <w:rPr>
          <w:rFonts w:ascii="Arial" w:hAnsi="Arial" w:cs="Arial"/>
        </w:rPr>
      </w:pPr>
      <w:r w:rsidRPr="000329FB">
        <w:rPr>
          <w:rFonts w:ascii="Arial" w:hAnsi="Arial" w:cs="Arial"/>
        </w:rPr>
        <w:t>La impresión debe cumplir las siguientes características:</w:t>
      </w:r>
    </w:p>
    <w:p w14:paraId="45B1DE70" w14:textId="77777777" w:rsidR="00602C60" w:rsidRPr="000329FB" w:rsidRDefault="00602C60" w:rsidP="00602C60">
      <w:pPr>
        <w:pStyle w:val="Sinespaciado"/>
        <w:ind w:left="1134"/>
        <w:rPr>
          <w:rFonts w:ascii="Arial" w:hAnsi="Arial" w:cs="Arial"/>
        </w:rPr>
      </w:pPr>
    </w:p>
    <w:p w14:paraId="53AF58C9" w14:textId="77777777" w:rsidR="00602C60" w:rsidRPr="000329FB" w:rsidRDefault="00602C60" w:rsidP="00290D41">
      <w:pPr>
        <w:pStyle w:val="Sinespaciado"/>
        <w:numPr>
          <w:ilvl w:val="0"/>
          <w:numId w:val="5"/>
        </w:numPr>
        <w:ind w:left="1418" w:hanging="284"/>
        <w:jc w:val="both"/>
        <w:rPr>
          <w:rFonts w:ascii="Arial" w:hAnsi="Arial" w:cs="Arial"/>
          <w:u w:val="single"/>
        </w:rPr>
      </w:pPr>
      <w:r w:rsidRPr="000329FB">
        <w:rPr>
          <w:rFonts w:ascii="Arial" w:hAnsi="Arial" w:cs="Arial"/>
        </w:rPr>
        <w:t>Posición del código de barras dentro de la representación impresa: Parte inferior de la representación impresa.</w:t>
      </w:r>
    </w:p>
    <w:p w14:paraId="08EDF8A8" w14:textId="77777777" w:rsidR="00602C60" w:rsidRPr="000329FB" w:rsidRDefault="00602C60" w:rsidP="00602C60">
      <w:pPr>
        <w:pStyle w:val="Sinespaciado"/>
        <w:ind w:left="1418" w:hanging="284"/>
        <w:jc w:val="both"/>
        <w:rPr>
          <w:rFonts w:ascii="Arial" w:hAnsi="Arial" w:cs="Arial"/>
          <w:u w:val="single"/>
        </w:rPr>
      </w:pPr>
    </w:p>
    <w:p w14:paraId="2C68EC25" w14:textId="77777777" w:rsidR="00602C60" w:rsidRPr="000329FB" w:rsidRDefault="00602C60" w:rsidP="00290D41">
      <w:pPr>
        <w:pStyle w:val="Sinespaciado"/>
        <w:numPr>
          <w:ilvl w:val="0"/>
          <w:numId w:val="5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Tamaño máximo: 2 cm de alto y 6 cm de ancho (incluye el espacio en blanco alrededor del código).</w:t>
      </w:r>
    </w:p>
    <w:p w14:paraId="50381A3D" w14:textId="77777777" w:rsidR="00602C60" w:rsidRPr="000329FB" w:rsidRDefault="00602C60" w:rsidP="002B77BE">
      <w:pPr>
        <w:pStyle w:val="Sinespaciado"/>
        <w:ind w:left="1418"/>
        <w:jc w:val="both"/>
        <w:rPr>
          <w:rFonts w:ascii="Arial" w:hAnsi="Arial" w:cs="Arial"/>
        </w:rPr>
      </w:pPr>
    </w:p>
    <w:p w14:paraId="135364FD" w14:textId="77777777" w:rsidR="00602C60" w:rsidRPr="000329FB" w:rsidRDefault="00602C60" w:rsidP="00290D41">
      <w:pPr>
        <w:pStyle w:val="Sinespaciado"/>
        <w:numPr>
          <w:ilvl w:val="0"/>
          <w:numId w:val="5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Zona de silencio mínimo (</w:t>
      </w:r>
      <w:r w:rsidRPr="000329FB">
        <w:rPr>
          <w:rFonts w:ascii="Arial" w:hAnsi="Arial" w:cs="Arial"/>
          <w:i/>
        </w:rPr>
        <w:t>QuietZone</w:t>
      </w:r>
      <w:r w:rsidRPr="000329FB">
        <w:rPr>
          <w:rFonts w:ascii="Arial" w:hAnsi="Arial" w:cs="Arial"/>
        </w:rPr>
        <w:t>) o ancho mínimo obligatorio en blanco alrededor del código impreso para delimitarlo: 1 mm.</w:t>
      </w:r>
    </w:p>
    <w:p w14:paraId="0155F4B0" w14:textId="77777777" w:rsidR="00602C60" w:rsidRPr="000329FB" w:rsidRDefault="00602C60" w:rsidP="002B77BE">
      <w:pPr>
        <w:pStyle w:val="Sinespaciado"/>
        <w:ind w:left="1418"/>
        <w:jc w:val="both"/>
        <w:rPr>
          <w:rFonts w:ascii="Arial" w:hAnsi="Arial" w:cs="Arial"/>
        </w:rPr>
      </w:pPr>
    </w:p>
    <w:p w14:paraId="5998AEF2" w14:textId="77777777" w:rsidR="00602C60" w:rsidRPr="000329FB" w:rsidRDefault="00602C60" w:rsidP="00290D41">
      <w:pPr>
        <w:pStyle w:val="Sinespaciado"/>
        <w:numPr>
          <w:ilvl w:val="0"/>
          <w:numId w:val="5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lastRenderedPageBreak/>
        <w:t xml:space="preserve">Color de impresión: </w:t>
      </w:r>
      <w:r w:rsidR="00B97C07" w:rsidRPr="000329FB">
        <w:rPr>
          <w:rFonts w:ascii="Arial" w:hAnsi="Arial" w:cs="Arial"/>
        </w:rPr>
        <w:t>N</w:t>
      </w:r>
      <w:r w:rsidRPr="000329FB">
        <w:rPr>
          <w:rFonts w:ascii="Arial" w:hAnsi="Arial" w:cs="Arial"/>
        </w:rPr>
        <w:t>egro.</w:t>
      </w:r>
    </w:p>
    <w:p w14:paraId="517C5DCB" w14:textId="77777777" w:rsidR="00602C60" w:rsidRPr="000329FB" w:rsidRDefault="00602C60" w:rsidP="00602C60">
      <w:pPr>
        <w:pStyle w:val="Sinespaciado"/>
        <w:ind w:left="1134"/>
        <w:rPr>
          <w:rFonts w:ascii="Arial" w:hAnsi="Arial" w:cs="Arial"/>
          <w:strike/>
        </w:rPr>
      </w:pPr>
    </w:p>
    <w:p w14:paraId="2B271EEC" w14:textId="77777777" w:rsidR="000271B9" w:rsidRPr="000329FB" w:rsidRDefault="000271B9" w:rsidP="000271B9">
      <w:pPr>
        <w:pStyle w:val="Sinespaciado"/>
        <w:jc w:val="both"/>
        <w:rPr>
          <w:rFonts w:ascii="Arial" w:hAnsi="Arial" w:cs="Arial"/>
          <w:b/>
        </w:rPr>
      </w:pPr>
      <w:r w:rsidRPr="000329FB">
        <w:rPr>
          <w:rFonts w:ascii="Arial" w:hAnsi="Arial" w:cs="Arial"/>
          <w:b/>
        </w:rPr>
        <w:t>6.</w:t>
      </w:r>
      <w:r w:rsidR="00885A8F" w:rsidRPr="000329FB">
        <w:rPr>
          <w:rFonts w:ascii="Arial" w:hAnsi="Arial" w:cs="Arial"/>
          <w:b/>
        </w:rPr>
        <w:t>4</w:t>
      </w:r>
      <w:r w:rsidRPr="000329FB">
        <w:rPr>
          <w:rFonts w:ascii="Arial" w:hAnsi="Arial" w:cs="Arial"/>
          <w:b/>
        </w:rPr>
        <w:t xml:space="preserve">    </w:t>
      </w:r>
      <w:r w:rsidR="00093D63" w:rsidRPr="000329FB">
        <w:rPr>
          <w:rFonts w:ascii="Arial" w:hAnsi="Arial" w:cs="Arial"/>
          <w:b/>
        </w:rPr>
        <w:t xml:space="preserve">Código de barras </w:t>
      </w:r>
      <w:r w:rsidR="00C106C9" w:rsidRPr="000329FB">
        <w:rPr>
          <w:rFonts w:ascii="Arial" w:hAnsi="Arial" w:cs="Arial"/>
          <w:b/>
        </w:rPr>
        <w:t>QR.</w:t>
      </w:r>
      <w:r w:rsidR="007B72E5" w:rsidRPr="000329FB">
        <w:rPr>
          <w:rFonts w:ascii="Arial" w:hAnsi="Arial" w:cs="Arial"/>
          <w:b/>
        </w:rPr>
        <w:t xml:space="preserve"> </w:t>
      </w:r>
    </w:p>
    <w:p w14:paraId="16DA05F9" w14:textId="77777777" w:rsidR="000271B9" w:rsidRPr="000329FB" w:rsidRDefault="000271B9" w:rsidP="000271B9">
      <w:pPr>
        <w:pStyle w:val="Sinespaciado"/>
        <w:ind w:left="1276" w:hanging="709"/>
        <w:rPr>
          <w:rFonts w:ascii="Arial" w:hAnsi="Arial" w:cs="Arial"/>
          <w:b/>
        </w:rPr>
      </w:pPr>
    </w:p>
    <w:p w14:paraId="4523EAD0" w14:textId="77777777" w:rsidR="000271B9" w:rsidRPr="000329FB" w:rsidRDefault="00885A8F" w:rsidP="001041A4">
      <w:pPr>
        <w:pStyle w:val="Sinespaciado"/>
        <w:ind w:left="1134" w:hanging="567"/>
        <w:rPr>
          <w:rFonts w:ascii="Arial" w:hAnsi="Arial" w:cs="Arial"/>
        </w:rPr>
      </w:pPr>
      <w:r w:rsidRPr="000329FB">
        <w:rPr>
          <w:rFonts w:ascii="Arial" w:hAnsi="Arial" w:cs="Arial"/>
        </w:rPr>
        <w:t>6.4</w:t>
      </w:r>
      <w:r w:rsidR="000271B9" w:rsidRPr="000329FB">
        <w:rPr>
          <w:rFonts w:ascii="Arial" w:hAnsi="Arial" w:cs="Arial"/>
        </w:rPr>
        <w:t xml:space="preserve">.1. Simbología </w:t>
      </w:r>
    </w:p>
    <w:p w14:paraId="0DF400BC" w14:textId="77777777" w:rsidR="00960CAD" w:rsidRPr="000329FB" w:rsidRDefault="00960CAD" w:rsidP="001041A4">
      <w:pPr>
        <w:pStyle w:val="Sinespaciado"/>
        <w:ind w:left="1134" w:hanging="567"/>
        <w:rPr>
          <w:rFonts w:ascii="Arial" w:hAnsi="Arial" w:cs="Arial"/>
        </w:rPr>
      </w:pPr>
    </w:p>
    <w:p w14:paraId="64CCF799" w14:textId="1B36CD06" w:rsidR="008200A8" w:rsidRPr="000329FB" w:rsidRDefault="008200A8" w:rsidP="005A66D6">
      <w:pPr>
        <w:pStyle w:val="Sinespaciado"/>
        <w:ind w:left="1134"/>
        <w:jc w:val="both"/>
        <w:rPr>
          <w:rFonts w:ascii="Arial" w:hAnsi="Arial" w:cs="Arial"/>
          <w:strike/>
          <w:lang w:val="en-US"/>
        </w:rPr>
      </w:pPr>
      <w:r w:rsidRPr="000329FB">
        <w:rPr>
          <w:rFonts w:ascii="Arial" w:hAnsi="Arial" w:cs="Arial"/>
        </w:rPr>
        <w:t>Para la generación del código de barras</w:t>
      </w:r>
      <w:r w:rsidR="00101457" w:rsidRPr="000329FB">
        <w:rPr>
          <w:rFonts w:ascii="Arial" w:hAnsi="Arial" w:cs="Arial"/>
        </w:rPr>
        <w:t xml:space="preserve"> QR</w:t>
      </w:r>
      <w:r w:rsidRPr="000329FB">
        <w:rPr>
          <w:rFonts w:ascii="Arial" w:hAnsi="Arial" w:cs="Arial"/>
        </w:rPr>
        <w:t xml:space="preserve"> se hará uso de la simbología </w:t>
      </w:r>
      <w:r w:rsidRPr="000329FB">
        <w:rPr>
          <w:rFonts w:ascii="Arial" w:hAnsi="Arial" w:cs="Arial"/>
          <w:i/>
        </w:rPr>
        <w:t>QR Code 2005</w:t>
      </w:r>
      <w:r w:rsidRPr="000329FB">
        <w:rPr>
          <w:rFonts w:ascii="Arial" w:hAnsi="Arial" w:cs="Arial"/>
        </w:rPr>
        <w:t xml:space="preserve"> de acuerdo a la Norma ISO/IEC 18004:2006.  </w:t>
      </w:r>
      <w:r w:rsidR="00E5743A" w:rsidRPr="000329FB">
        <w:rPr>
          <w:rFonts w:ascii="Arial" w:hAnsi="Arial" w:cs="Arial"/>
          <w:lang w:val="en-US"/>
        </w:rPr>
        <w:t>Denominada</w:t>
      </w:r>
      <w:r w:rsidRPr="000329FB">
        <w:rPr>
          <w:rFonts w:ascii="Arial" w:hAnsi="Arial" w:cs="Arial"/>
          <w:lang w:val="en-US"/>
        </w:rPr>
        <w:t xml:space="preserve"> </w:t>
      </w:r>
      <w:r w:rsidRPr="000329FB">
        <w:rPr>
          <w:rFonts w:ascii="Arial" w:hAnsi="Arial" w:cs="Arial"/>
          <w:i/>
          <w:lang w:val="en-US"/>
        </w:rPr>
        <w:t>“Information technology – Automatic identification and data capture techniques – QR Code 2005 bar code symbology specification”</w:t>
      </w:r>
      <w:r w:rsidRPr="000329FB">
        <w:rPr>
          <w:rFonts w:ascii="Arial" w:hAnsi="Arial" w:cs="Arial"/>
          <w:lang w:val="en-US"/>
        </w:rPr>
        <w:t>. No debe</w:t>
      </w:r>
      <w:r w:rsidRPr="000329FB">
        <w:rPr>
          <w:rFonts w:ascii="Arial" w:hAnsi="Arial" w:cs="Arial"/>
        </w:rPr>
        <w:t xml:space="preserve"> usarse las</w:t>
      </w:r>
      <w:r w:rsidRPr="000329FB">
        <w:rPr>
          <w:rFonts w:ascii="Arial" w:hAnsi="Arial" w:cs="Arial"/>
          <w:lang w:val="es-ES"/>
        </w:rPr>
        <w:t xml:space="preserve"> variantes</w:t>
      </w:r>
      <w:r w:rsidRPr="000329FB">
        <w:rPr>
          <w:rFonts w:ascii="Arial" w:hAnsi="Arial" w:cs="Arial"/>
          <w:lang w:val="en-US"/>
        </w:rPr>
        <w:t>:</w:t>
      </w:r>
    </w:p>
    <w:p w14:paraId="2643977A" w14:textId="77777777" w:rsidR="008200A8" w:rsidRPr="000329FB" w:rsidRDefault="008200A8" w:rsidP="008200A8">
      <w:pPr>
        <w:pStyle w:val="Sinespaciado"/>
        <w:ind w:left="1276" w:hanging="709"/>
        <w:rPr>
          <w:rFonts w:ascii="Arial" w:hAnsi="Arial" w:cs="Arial"/>
          <w:strike/>
          <w:lang w:val="en-US"/>
        </w:rPr>
      </w:pPr>
    </w:p>
    <w:p w14:paraId="0A16F692" w14:textId="77777777" w:rsidR="008200A8" w:rsidRPr="000329FB" w:rsidRDefault="008200A8" w:rsidP="00290D41">
      <w:pPr>
        <w:pStyle w:val="Sinespaciado"/>
        <w:numPr>
          <w:ilvl w:val="0"/>
          <w:numId w:val="10"/>
        </w:numPr>
        <w:rPr>
          <w:rFonts w:ascii="Arial" w:hAnsi="Arial" w:cs="Arial"/>
        </w:rPr>
      </w:pPr>
      <w:r w:rsidRPr="000329FB">
        <w:rPr>
          <w:rFonts w:ascii="Arial" w:hAnsi="Arial" w:cs="Arial"/>
          <w:lang w:val="en-US"/>
        </w:rPr>
        <w:t xml:space="preserve"> </w:t>
      </w:r>
      <w:r w:rsidRPr="000329FB">
        <w:rPr>
          <w:rFonts w:ascii="Arial" w:hAnsi="Arial" w:cs="Arial"/>
        </w:rPr>
        <w:t>Micro QR.</w:t>
      </w:r>
    </w:p>
    <w:p w14:paraId="2DFDEAF3" w14:textId="77777777" w:rsidR="000271B9" w:rsidRPr="000329FB" w:rsidRDefault="000271B9" w:rsidP="000271B9">
      <w:pPr>
        <w:pStyle w:val="Sinespaciado"/>
        <w:ind w:left="567"/>
        <w:rPr>
          <w:rFonts w:ascii="Arial" w:hAnsi="Arial" w:cs="Arial"/>
          <w:b/>
        </w:rPr>
      </w:pPr>
    </w:p>
    <w:p w14:paraId="012B30B1" w14:textId="77777777" w:rsidR="000271B9" w:rsidRPr="000329FB" w:rsidRDefault="00885A8F" w:rsidP="001041A4">
      <w:pPr>
        <w:pStyle w:val="Sinespaciado"/>
        <w:ind w:left="1134" w:hanging="567"/>
        <w:rPr>
          <w:rFonts w:ascii="Arial" w:hAnsi="Arial" w:cs="Arial"/>
        </w:rPr>
      </w:pPr>
      <w:r w:rsidRPr="000329FB">
        <w:rPr>
          <w:rFonts w:ascii="Arial" w:hAnsi="Arial" w:cs="Arial"/>
        </w:rPr>
        <w:t>6.4</w:t>
      </w:r>
      <w:r w:rsidR="000271B9" w:rsidRPr="000329FB">
        <w:rPr>
          <w:rFonts w:ascii="Arial" w:hAnsi="Arial" w:cs="Arial"/>
        </w:rPr>
        <w:t xml:space="preserve">.2. Características técnicas </w:t>
      </w:r>
    </w:p>
    <w:p w14:paraId="70F7A38E" w14:textId="77777777" w:rsidR="00DF0E89" w:rsidRPr="000329FB" w:rsidRDefault="00DF0E89" w:rsidP="001041A4">
      <w:pPr>
        <w:pStyle w:val="Sinespaciado"/>
        <w:ind w:left="1134" w:hanging="567"/>
        <w:rPr>
          <w:rFonts w:ascii="Arial" w:hAnsi="Arial" w:cs="Arial"/>
        </w:rPr>
      </w:pPr>
    </w:p>
    <w:p w14:paraId="674A73B3" w14:textId="77777777" w:rsidR="008200A8" w:rsidRPr="000329FB" w:rsidRDefault="008200A8" w:rsidP="004D61EB">
      <w:pPr>
        <w:pStyle w:val="Sinespaciado"/>
        <w:numPr>
          <w:ilvl w:val="0"/>
          <w:numId w:val="11"/>
        </w:numPr>
        <w:ind w:left="1701" w:hanging="425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Nivel de corrección de error (</w:t>
      </w:r>
      <w:r w:rsidRPr="000329FB">
        <w:rPr>
          <w:rFonts w:ascii="Arial" w:hAnsi="Arial" w:cs="Arial"/>
          <w:i/>
        </w:rPr>
        <w:t>Error Correction</w:t>
      </w:r>
      <w:r w:rsidR="00960CAD" w:rsidRPr="000329FB">
        <w:rPr>
          <w:rFonts w:ascii="Arial" w:hAnsi="Arial" w:cs="Arial"/>
          <w:i/>
        </w:rPr>
        <w:t xml:space="preserve"> </w:t>
      </w:r>
      <w:r w:rsidRPr="000329FB">
        <w:rPr>
          <w:rFonts w:ascii="Arial" w:hAnsi="Arial" w:cs="Arial"/>
          <w:i/>
        </w:rPr>
        <w:t>Level</w:t>
      </w:r>
      <w:r w:rsidRPr="000329FB">
        <w:rPr>
          <w:rFonts w:ascii="Arial" w:hAnsi="Arial" w:cs="Arial"/>
        </w:rPr>
        <w:t xml:space="preserve">): </w:t>
      </w:r>
      <w:r w:rsidR="00DF0E89" w:rsidRPr="000329FB">
        <w:rPr>
          <w:rFonts w:ascii="Arial" w:hAnsi="Arial" w:cs="Arial"/>
        </w:rPr>
        <w:t>N</w:t>
      </w:r>
      <w:r w:rsidRPr="000329FB">
        <w:rPr>
          <w:rFonts w:ascii="Arial" w:hAnsi="Arial" w:cs="Arial"/>
        </w:rPr>
        <w:t xml:space="preserve">ivel </w:t>
      </w:r>
      <w:r w:rsidR="00F56ED5" w:rsidRPr="000329FB">
        <w:rPr>
          <w:rFonts w:ascii="Arial" w:hAnsi="Arial" w:cs="Arial"/>
        </w:rPr>
        <w:t>Q</w:t>
      </w:r>
      <w:r w:rsidRPr="000329FB">
        <w:rPr>
          <w:rFonts w:ascii="Arial" w:hAnsi="Arial" w:cs="Arial"/>
        </w:rPr>
        <w:t>.</w:t>
      </w:r>
    </w:p>
    <w:p w14:paraId="2E457BCF" w14:textId="77777777" w:rsidR="008200A8" w:rsidRPr="000329FB" w:rsidRDefault="008200A8" w:rsidP="004D61EB">
      <w:pPr>
        <w:pStyle w:val="Sinespaciado"/>
        <w:ind w:hanging="218"/>
        <w:jc w:val="both"/>
        <w:rPr>
          <w:rFonts w:ascii="Arial" w:hAnsi="Arial" w:cs="Arial"/>
        </w:rPr>
      </w:pPr>
    </w:p>
    <w:p w14:paraId="3AAB8F9D" w14:textId="77777777" w:rsidR="008200A8" w:rsidRPr="000329FB" w:rsidRDefault="008200A8" w:rsidP="004D61EB">
      <w:pPr>
        <w:pStyle w:val="Sinespaciado"/>
        <w:numPr>
          <w:ilvl w:val="0"/>
          <w:numId w:val="11"/>
        </w:numPr>
        <w:tabs>
          <w:tab w:val="left" w:pos="1701"/>
        </w:tabs>
        <w:ind w:left="1418" w:hanging="142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Dimensiones mínimas de los elementos del código de barras:</w:t>
      </w:r>
    </w:p>
    <w:p w14:paraId="62B14496" w14:textId="77777777" w:rsidR="008200A8" w:rsidRPr="000329FB" w:rsidRDefault="008200A8" w:rsidP="008200A8">
      <w:pPr>
        <w:pStyle w:val="Sinespaciado"/>
        <w:ind w:left="1418"/>
        <w:jc w:val="both"/>
        <w:rPr>
          <w:rFonts w:ascii="Arial" w:hAnsi="Arial" w:cs="Arial"/>
        </w:rPr>
      </w:pPr>
    </w:p>
    <w:p w14:paraId="45A1246E" w14:textId="77777777" w:rsidR="000271B9" w:rsidRPr="000329FB" w:rsidRDefault="008200A8" w:rsidP="00290D41">
      <w:pPr>
        <w:pStyle w:val="Sinespaciado"/>
        <w:numPr>
          <w:ilvl w:val="0"/>
          <w:numId w:val="2"/>
        </w:numPr>
        <w:ind w:left="1701" w:hanging="283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Ancho mínimo de un módulo (</w:t>
      </w:r>
      <w:r w:rsidRPr="000329FB">
        <w:rPr>
          <w:rFonts w:ascii="Arial" w:hAnsi="Arial" w:cs="Arial"/>
          <w:i/>
        </w:rPr>
        <w:t>X-Dimension</w:t>
      </w:r>
      <w:r w:rsidRPr="000329FB">
        <w:rPr>
          <w:rFonts w:ascii="Arial" w:hAnsi="Arial" w:cs="Arial"/>
        </w:rPr>
        <w:t>): 0,00</w:t>
      </w:r>
      <w:r w:rsidR="00C04C96" w:rsidRPr="000329FB">
        <w:rPr>
          <w:rFonts w:ascii="Arial" w:hAnsi="Arial" w:cs="Arial"/>
        </w:rPr>
        <w:t>75</w:t>
      </w:r>
      <w:r w:rsidRPr="000329FB">
        <w:rPr>
          <w:rFonts w:ascii="Arial" w:hAnsi="Arial" w:cs="Arial"/>
        </w:rPr>
        <w:t xml:space="preserve"> pulgadas (0,1</w:t>
      </w:r>
      <w:r w:rsidR="00C04C96" w:rsidRPr="000329FB">
        <w:rPr>
          <w:rFonts w:ascii="Arial" w:hAnsi="Arial" w:cs="Arial"/>
        </w:rPr>
        <w:t>9</w:t>
      </w:r>
      <w:r w:rsidRPr="000329FB">
        <w:rPr>
          <w:rFonts w:ascii="Arial" w:hAnsi="Arial" w:cs="Arial"/>
        </w:rPr>
        <w:t xml:space="preserve">0 mm). </w:t>
      </w:r>
    </w:p>
    <w:p w14:paraId="51FF660E" w14:textId="77777777" w:rsidR="0053048E" w:rsidRPr="000329FB" w:rsidRDefault="00C106C9" w:rsidP="00290D41">
      <w:pPr>
        <w:pStyle w:val="Sinespaciado"/>
        <w:numPr>
          <w:ilvl w:val="0"/>
          <w:numId w:val="2"/>
        </w:numPr>
        <w:ind w:left="1701" w:hanging="283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Codificación</w:t>
      </w:r>
      <w:r w:rsidR="0053048E" w:rsidRPr="000329FB">
        <w:rPr>
          <w:rFonts w:ascii="Arial" w:hAnsi="Arial" w:cs="Arial"/>
        </w:rPr>
        <w:t xml:space="preserve"> de caracteres UTF8</w:t>
      </w:r>
      <w:r w:rsidR="005434FB" w:rsidRPr="000329FB">
        <w:rPr>
          <w:rFonts w:ascii="Arial" w:hAnsi="Arial" w:cs="Arial"/>
        </w:rPr>
        <w:t>.</w:t>
      </w:r>
    </w:p>
    <w:p w14:paraId="4DFAF59C" w14:textId="77777777" w:rsidR="000271B9" w:rsidRPr="000329FB" w:rsidRDefault="000271B9" w:rsidP="000271B9">
      <w:pPr>
        <w:pStyle w:val="Sinespaciado"/>
        <w:rPr>
          <w:rFonts w:ascii="Arial" w:hAnsi="Arial" w:cs="Arial"/>
          <w:b/>
        </w:rPr>
      </w:pPr>
    </w:p>
    <w:p w14:paraId="2FAD494D" w14:textId="77777777" w:rsidR="000271B9" w:rsidRPr="000329FB" w:rsidRDefault="00885A8F" w:rsidP="001041A4">
      <w:pPr>
        <w:pStyle w:val="Sinespaciado"/>
        <w:ind w:left="1134" w:hanging="567"/>
        <w:rPr>
          <w:rFonts w:ascii="Arial" w:hAnsi="Arial" w:cs="Arial"/>
        </w:rPr>
      </w:pPr>
      <w:r w:rsidRPr="000329FB">
        <w:rPr>
          <w:rFonts w:ascii="Arial" w:hAnsi="Arial" w:cs="Arial"/>
        </w:rPr>
        <w:t>6.4</w:t>
      </w:r>
      <w:r w:rsidR="000271B9" w:rsidRPr="000329FB">
        <w:rPr>
          <w:rFonts w:ascii="Arial" w:hAnsi="Arial" w:cs="Arial"/>
        </w:rPr>
        <w:t>.3 Información a consignar en el código de barras</w:t>
      </w:r>
    </w:p>
    <w:p w14:paraId="25E1CA78" w14:textId="77777777" w:rsidR="00EF3920" w:rsidRPr="000329FB" w:rsidRDefault="00EF3920" w:rsidP="0053048E">
      <w:pPr>
        <w:pStyle w:val="Sinespaciado"/>
        <w:tabs>
          <w:tab w:val="left" w:pos="1134"/>
        </w:tabs>
        <w:ind w:left="1134"/>
        <w:jc w:val="both"/>
        <w:rPr>
          <w:rFonts w:ascii="Arial" w:hAnsi="Arial" w:cs="Arial"/>
        </w:rPr>
      </w:pPr>
    </w:p>
    <w:p w14:paraId="6221199C" w14:textId="77777777" w:rsidR="0053048E" w:rsidRPr="000329FB" w:rsidRDefault="0053048E" w:rsidP="0053048E">
      <w:pPr>
        <w:pStyle w:val="Sinespaciado"/>
        <w:tabs>
          <w:tab w:val="left" w:pos="1134"/>
        </w:tabs>
        <w:ind w:left="113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En el código de barras se consignará la información siguiente en la medida que exista</w:t>
      </w:r>
      <w:r w:rsidR="00A9750A" w:rsidRPr="000329FB">
        <w:rPr>
          <w:rFonts w:ascii="Arial" w:hAnsi="Arial" w:cs="Arial"/>
        </w:rPr>
        <w:t xml:space="preserve"> </w:t>
      </w:r>
      <w:r w:rsidRPr="000329FB">
        <w:rPr>
          <w:rFonts w:ascii="Arial" w:hAnsi="Arial" w:cs="Arial"/>
        </w:rPr>
        <w:t xml:space="preserve">en el comprobante de pago electrónico o </w:t>
      </w:r>
      <w:r w:rsidR="00644468" w:rsidRPr="000329FB">
        <w:rPr>
          <w:rFonts w:ascii="Arial" w:hAnsi="Arial" w:cs="Arial"/>
        </w:rPr>
        <w:t xml:space="preserve">en </w:t>
      </w:r>
      <w:r w:rsidRPr="000329FB">
        <w:rPr>
          <w:rFonts w:ascii="Arial" w:hAnsi="Arial" w:cs="Arial"/>
        </w:rPr>
        <w:t>la</w:t>
      </w:r>
      <w:r w:rsidR="00D7246E" w:rsidRPr="000329FB">
        <w:rPr>
          <w:rFonts w:ascii="Arial" w:hAnsi="Arial" w:cs="Arial"/>
        </w:rPr>
        <w:t>s</w:t>
      </w:r>
      <w:r w:rsidRPr="000329FB">
        <w:rPr>
          <w:rFonts w:ascii="Arial" w:hAnsi="Arial" w:cs="Arial"/>
        </w:rPr>
        <w:t xml:space="preserve"> nota</w:t>
      </w:r>
      <w:r w:rsidR="00D7246E" w:rsidRPr="000329FB">
        <w:rPr>
          <w:rFonts w:ascii="Arial" w:hAnsi="Arial" w:cs="Arial"/>
        </w:rPr>
        <w:t>s</w:t>
      </w:r>
      <w:r w:rsidRPr="000329FB">
        <w:rPr>
          <w:rFonts w:ascii="Arial" w:hAnsi="Arial" w:cs="Arial"/>
        </w:rPr>
        <w:t xml:space="preserve"> electrónica</w:t>
      </w:r>
      <w:r w:rsidR="00D7246E" w:rsidRPr="000329FB">
        <w:rPr>
          <w:rFonts w:ascii="Arial" w:hAnsi="Arial" w:cs="Arial"/>
        </w:rPr>
        <w:t>s</w:t>
      </w:r>
      <w:r w:rsidRPr="000329FB">
        <w:rPr>
          <w:rFonts w:ascii="Arial" w:hAnsi="Arial" w:cs="Arial"/>
        </w:rPr>
        <w:t>:</w:t>
      </w:r>
    </w:p>
    <w:p w14:paraId="2AE06278" w14:textId="77777777" w:rsidR="0053048E" w:rsidRPr="000329FB" w:rsidRDefault="0053048E" w:rsidP="0053048E">
      <w:pPr>
        <w:pStyle w:val="Sinespaciado"/>
        <w:ind w:left="1276"/>
        <w:rPr>
          <w:rFonts w:ascii="Arial" w:hAnsi="Arial" w:cs="Arial"/>
        </w:rPr>
      </w:pPr>
    </w:p>
    <w:p w14:paraId="7D2E658A" w14:textId="77777777" w:rsidR="0053048E" w:rsidRPr="000329FB" w:rsidRDefault="0053048E" w:rsidP="00290D41">
      <w:pPr>
        <w:pStyle w:val="Sinespaciado"/>
        <w:numPr>
          <w:ilvl w:val="0"/>
          <w:numId w:val="9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Número de RUC del emisor electrónico. </w:t>
      </w:r>
    </w:p>
    <w:p w14:paraId="77FA5810" w14:textId="77777777" w:rsidR="0053048E" w:rsidRPr="000329FB" w:rsidRDefault="0053048E" w:rsidP="0053048E">
      <w:pPr>
        <w:pStyle w:val="Sinespaciado"/>
        <w:ind w:left="1418" w:hanging="284"/>
        <w:rPr>
          <w:rFonts w:ascii="Arial" w:hAnsi="Arial" w:cs="Arial"/>
        </w:rPr>
      </w:pPr>
    </w:p>
    <w:p w14:paraId="5A11649B" w14:textId="287A86EB" w:rsidR="0053048E" w:rsidRPr="000329FB" w:rsidRDefault="0053048E" w:rsidP="00290D41">
      <w:pPr>
        <w:pStyle w:val="Sinespaciado"/>
        <w:numPr>
          <w:ilvl w:val="0"/>
          <w:numId w:val="9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Tipo de </w:t>
      </w:r>
      <w:r w:rsidR="00101457" w:rsidRPr="000329FB">
        <w:rPr>
          <w:rFonts w:ascii="Arial" w:hAnsi="Arial" w:cs="Arial"/>
        </w:rPr>
        <w:t>documento</w:t>
      </w:r>
      <w:r w:rsidR="008E609D" w:rsidRPr="000329FB">
        <w:rPr>
          <w:rFonts w:ascii="Arial" w:hAnsi="Arial" w:cs="Arial"/>
        </w:rPr>
        <w:t>.</w:t>
      </w:r>
    </w:p>
    <w:p w14:paraId="684D85D1" w14:textId="77777777" w:rsidR="0053048E" w:rsidRPr="000329FB" w:rsidRDefault="0053048E" w:rsidP="0053048E">
      <w:pPr>
        <w:pStyle w:val="Sinespaciado"/>
        <w:ind w:left="1418"/>
        <w:jc w:val="both"/>
        <w:rPr>
          <w:rFonts w:ascii="Arial" w:hAnsi="Arial" w:cs="Arial"/>
        </w:rPr>
      </w:pPr>
    </w:p>
    <w:p w14:paraId="01139845" w14:textId="77777777" w:rsidR="0053048E" w:rsidRPr="000329FB" w:rsidRDefault="0053048E" w:rsidP="00290D41">
      <w:pPr>
        <w:pStyle w:val="Sinespaciado"/>
        <w:numPr>
          <w:ilvl w:val="0"/>
          <w:numId w:val="9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Numeración conformada por serie y número correlativo. </w:t>
      </w:r>
    </w:p>
    <w:p w14:paraId="67C52D69" w14:textId="77777777" w:rsidR="0053048E" w:rsidRPr="000329FB" w:rsidRDefault="0053048E" w:rsidP="0053048E">
      <w:pPr>
        <w:pStyle w:val="Prrafodelista"/>
        <w:ind w:left="1418" w:hanging="284"/>
        <w:rPr>
          <w:rFonts w:ascii="Arial" w:hAnsi="Arial" w:cs="Arial"/>
        </w:rPr>
      </w:pPr>
    </w:p>
    <w:p w14:paraId="126C04A4" w14:textId="77777777" w:rsidR="0053048E" w:rsidRPr="000329FB" w:rsidRDefault="0053048E" w:rsidP="00290D41">
      <w:pPr>
        <w:pStyle w:val="Sinespaciado"/>
        <w:numPr>
          <w:ilvl w:val="0"/>
          <w:numId w:val="9"/>
        </w:numPr>
        <w:ind w:left="1418" w:hanging="284"/>
        <w:rPr>
          <w:rFonts w:ascii="Arial" w:hAnsi="Arial" w:cs="Arial"/>
        </w:rPr>
      </w:pPr>
      <w:r w:rsidRPr="000329FB">
        <w:rPr>
          <w:rFonts w:ascii="Arial" w:hAnsi="Arial" w:cs="Arial"/>
        </w:rPr>
        <w:t>Sumatoria IGV, de ser el caso.</w:t>
      </w:r>
    </w:p>
    <w:p w14:paraId="54FAD14E" w14:textId="77777777" w:rsidR="0053048E" w:rsidRPr="000329FB" w:rsidRDefault="0053048E" w:rsidP="0053048E">
      <w:pPr>
        <w:pStyle w:val="Sinespaciado"/>
        <w:ind w:left="1418" w:hanging="284"/>
        <w:rPr>
          <w:rFonts w:ascii="Arial" w:hAnsi="Arial" w:cs="Arial"/>
        </w:rPr>
      </w:pPr>
    </w:p>
    <w:p w14:paraId="353C9359" w14:textId="77777777" w:rsidR="0053048E" w:rsidRPr="000329FB" w:rsidRDefault="0053048E" w:rsidP="00290D41">
      <w:pPr>
        <w:pStyle w:val="Sinespaciado"/>
        <w:numPr>
          <w:ilvl w:val="0"/>
          <w:numId w:val="9"/>
        </w:numPr>
        <w:ind w:left="1418" w:hanging="284"/>
        <w:rPr>
          <w:rFonts w:ascii="Arial" w:hAnsi="Arial" w:cs="Arial"/>
        </w:rPr>
      </w:pPr>
      <w:r w:rsidRPr="000329FB">
        <w:rPr>
          <w:rFonts w:ascii="Arial" w:hAnsi="Arial" w:cs="Arial"/>
        </w:rPr>
        <w:t>Importe total de la venta, cesión en uso o servicio prestado.</w:t>
      </w:r>
    </w:p>
    <w:p w14:paraId="6FED9A64" w14:textId="77777777" w:rsidR="0053048E" w:rsidRPr="000329FB" w:rsidRDefault="0053048E" w:rsidP="0053048E">
      <w:pPr>
        <w:pStyle w:val="Sinespaciado"/>
        <w:ind w:left="1418" w:hanging="284"/>
        <w:rPr>
          <w:rFonts w:ascii="Arial" w:hAnsi="Arial" w:cs="Arial"/>
        </w:rPr>
      </w:pPr>
    </w:p>
    <w:p w14:paraId="0948DF19" w14:textId="77777777" w:rsidR="0053048E" w:rsidRPr="000329FB" w:rsidRDefault="0053048E" w:rsidP="00290D41">
      <w:pPr>
        <w:pStyle w:val="Sinespaciado"/>
        <w:numPr>
          <w:ilvl w:val="0"/>
          <w:numId w:val="9"/>
        </w:numPr>
        <w:ind w:left="1418" w:hanging="284"/>
        <w:rPr>
          <w:rFonts w:ascii="Arial" w:hAnsi="Arial" w:cs="Arial"/>
        </w:rPr>
      </w:pPr>
      <w:r w:rsidRPr="000329FB">
        <w:rPr>
          <w:rFonts w:ascii="Arial" w:hAnsi="Arial" w:cs="Arial"/>
        </w:rPr>
        <w:t>Fecha de emisión.</w:t>
      </w:r>
    </w:p>
    <w:p w14:paraId="4BA383CB" w14:textId="77777777" w:rsidR="0053048E" w:rsidRPr="000329FB" w:rsidRDefault="0053048E" w:rsidP="0053048E">
      <w:pPr>
        <w:pStyle w:val="Sinespaciado"/>
        <w:ind w:left="1418" w:hanging="284"/>
        <w:rPr>
          <w:rFonts w:ascii="Arial" w:hAnsi="Arial" w:cs="Arial"/>
        </w:rPr>
      </w:pPr>
    </w:p>
    <w:p w14:paraId="5B03E80C" w14:textId="77777777" w:rsidR="0053048E" w:rsidRPr="000329FB" w:rsidRDefault="0053048E" w:rsidP="00290D41">
      <w:pPr>
        <w:pStyle w:val="Sinespaciado"/>
        <w:numPr>
          <w:ilvl w:val="0"/>
          <w:numId w:val="9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Tipo de documento del adquirente o usuario</w:t>
      </w:r>
      <w:r w:rsidR="00165A1B" w:rsidRPr="000329FB">
        <w:rPr>
          <w:rFonts w:ascii="Arial" w:hAnsi="Arial" w:cs="Arial"/>
        </w:rPr>
        <w:t>, de ser el caso</w:t>
      </w:r>
      <w:r w:rsidRPr="000329FB">
        <w:rPr>
          <w:rFonts w:ascii="Arial" w:hAnsi="Arial" w:cs="Arial"/>
        </w:rPr>
        <w:t xml:space="preserve">. </w:t>
      </w:r>
    </w:p>
    <w:p w14:paraId="3FEA0461" w14:textId="77777777" w:rsidR="0053048E" w:rsidRPr="000329FB" w:rsidRDefault="0053048E" w:rsidP="0053048E">
      <w:pPr>
        <w:pStyle w:val="Sinespaciado"/>
        <w:ind w:left="1418" w:hanging="284"/>
        <w:rPr>
          <w:rFonts w:ascii="Arial" w:hAnsi="Arial" w:cs="Arial"/>
        </w:rPr>
      </w:pPr>
    </w:p>
    <w:p w14:paraId="0FB6C5EC" w14:textId="77777777" w:rsidR="00165A1B" w:rsidRPr="000329FB" w:rsidRDefault="0053048E" w:rsidP="00290D41">
      <w:pPr>
        <w:pStyle w:val="Sinespaciado"/>
        <w:numPr>
          <w:ilvl w:val="0"/>
          <w:numId w:val="9"/>
        </w:numPr>
        <w:ind w:left="1418" w:hanging="284"/>
        <w:rPr>
          <w:rFonts w:ascii="Arial" w:hAnsi="Arial" w:cs="Arial"/>
        </w:rPr>
      </w:pPr>
      <w:r w:rsidRPr="000329FB">
        <w:rPr>
          <w:rFonts w:ascii="Arial" w:hAnsi="Arial" w:cs="Arial"/>
        </w:rPr>
        <w:t>Número de documento del adquirente o usuario</w:t>
      </w:r>
      <w:r w:rsidR="00165A1B" w:rsidRPr="000329FB">
        <w:rPr>
          <w:rFonts w:ascii="Arial" w:hAnsi="Arial" w:cs="Arial"/>
        </w:rPr>
        <w:t>, de ser el caso.</w:t>
      </w:r>
    </w:p>
    <w:p w14:paraId="71D3A98D" w14:textId="77777777" w:rsidR="00730504" w:rsidRPr="000329FB" w:rsidRDefault="00730504" w:rsidP="00730504">
      <w:pPr>
        <w:pStyle w:val="Prrafodelista"/>
        <w:rPr>
          <w:rFonts w:ascii="Arial" w:hAnsi="Arial" w:cs="Arial"/>
        </w:rPr>
      </w:pPr>
    </w:p>
    <w:p w14:paraId="601C769D" w14:textId="77777777" w:rsidR="00730504" w:rsidRPr="000329FB" w:rsidRDefault="00525934" w:rsidP="00730504">
      <w:pPr>
        <w:pStyle w:val="Sinespaciado"/>
        <w:numPr>
          <w:ilvl w:val="0"/>
          <w:numId w:val="9"/>
        </w:numPr>
        <w:ind w:left="1418" w:hanging="284"/>
        <w:rPr>
          <w:rFonts w:ascii="Arial" w:hAnsi="Arial" w:cs="Arial"/>
        </w:rPr>
      </w:pPr>
      <w:r w:rsidRPr="000329FB">
        <w:rPr>
          <w:rFonts w:ascii="Arial" w:hAnsi="Arial" w:cs="Arial"/>
        </w:rPr>
        <w:t>Valor R</w:t>
      </w:r>
      <w:r w:rsidR="00730504" w:rsidRPr="000329FB">
        <w:rPr>
          <w:rFonts w:ascii="Arial" w:hAnsi="Arial" w:cs="Arial"/>
        </w:rPr>
        <w:t>esumen</w:t>
      </w:r>
    </w:p>
    <w:p w14:paraId="3EFF508F" w14:textId="77777777" w:rsidR="00FC044F" w:rsidRPr="000329FB" w:rsidRDefault="00FC044F" w:rsidP="00FC044F">
      <w:pPr>
        <w:pStyle w:val="Prrafodelista"/>
        <w:rPr>
          <w:rFonts w:ascii="Arial" w:hAnsi="Arial" w:cs="Arial"/>
        </w:rPr>
      </w:pPr>
    </w:p>
    <w:p w14:paraId="63C24A86" w14:textId="77777777" w:rsidR="00730504" w:rsidRPr="000329FB" w:rsidRDefault="00730504" w:rsidP="00730504">
      <w:pPr>
        <w:pStyle w:val="Sinespaciado"/>
        <w:ind w:left="1418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El </w:t>
      </w:r>
      <w:r w:rsidR="00525934" w:rsidRPr="000329FB">
        <w:rPr>
          <w:rFonts w:ascii="Arial" w:hAnsi="Arial" w:cs="Arial"/>
        </w:rPr>
        <w:t>V</w:t>
      </w:r>
      <w:r w:rsidRPr="000329FB">
        <w:rPr>
          <w:rFonts w:ascii="Arial" w:hAnsi="Arial" w:cs="Arial"/>
        </w:rPr>
        <w:t xml:space="preserve">alor </w:t>
      </w:r>
      <w:r w:rsidR="004D7F85" w:rsidRPr="000329FB">
        <w:rPr>
          <w:rFonts w:ascii="Arial" w:hAnsi="Arial" w:cs="Arial"/>
        </w:rPr>
        <w:t>R</w:t>
      </w:r>
      <w:r w:rsidRPr="000329FB">
        <w:rPr>
          <w:rFonts w:ascii="Arial" w:hAnsi="Arial" w:cs="Arial"/>
        </w:rPr>
        <w:t xml:space="preserve">esumen es la cadena resumen en </w:t>
      </w:r>
      <w:r w:rsidRPr="000329FB">
        <w:rPr>
          <w:rFonts w:ascii="Arial" w:hAnsi="Arial" w:cs="Arial"/>
          <w:i/>
        </w:rPr>
        <w:t>base 64</w:t>
      </w:r>
      <w:r w:rsidRPr="000329FB">
        <w:rPr>
          <w:rFonts w:ascii="Arial" w:hAnsi="Arial" w:cs="Arial"/>
        </w:rPr>
        <w:t xml:space="preserve">, el cual es el resultado de </w:t>
      </w:r>
      <w:r w:rsidRPr="000329FB">
        <w:rPr>
          <w:rFonts w:ascii="Arial" w:hAnsi="Arial" w:cs="Arial"/>
          <w:lang w:val="es-MX"/>
        </w:rPr>
        <w:t xml:space="preserve">aplicar el algoritmo matemático (denominado función </w:t>
      </w:r>
      <w:r w:rsidRPr="000329FB">
        <w:rPr>
          <w:rFonts w:ascii="Arial" w:hAnsi="Arial" w:cs="Arial"/>
          <w:i/>
          <w:lang w:val="es-MX"/>
        </w:rPr>
        <w:t>hash</w:t>
      </w:r>
      <w:r w:rsidRPr="000329FB">
        <w:rPr>
          <w:rFonts w:ascii="Arial" w:hAnsi="Arial" w:cs="Arial"/>
          <w:lang w:val="es-MX"/>
        </w:rPr>
        <w:t>) al formato XML que representa el comprobante de pago electrónico o nota</w:t>
      </w:r>
      <w:r w:rsidR="004B14FD" w:rsidRPr="000329FB">
        <w:rPr>
          <w:rFonts w:ascii="Arial" w:hAnsi="Arial" w:cs="Arial"/>
          <w:lang w:val="es-MX"/>
        </w:rPr>
        <w:t>s</w:t>
      </w:r>
      <w:r w:rsidRPr="000329FB">
        <w:rPr>
          <w:rFonts w:ascii="Arial" w:hAnsi="Arial" w:cs="Arial"/>
          <w:lang w:val="es-MX"/>
        </w:rPr>
        <w:t xml:space="preserve"> electrónica</w:t>
      </w:r>
      <w:r w:rsidR="004B14FD" w:rsidRPr="000329FB">
        <w:rPr>
          <w:rFonts w:ascii="Arial" w:hAnsi="Arial" w:cs="Arial"/>
          <w:lang w:val="es-MX"/>
        </w:rPr>
        <w:t>s</w:t>
      </w:r>
      <w:r w:rsidRPr="000329FB">
        <w:rPr>
          <w:rFonts w:ascii="Arial" w:hAnsi="Arial" w:cs="Arial"/>
          <w:lang w:val="es-MX"/>
        </w:rPr>
        <w:t>.</w:t>
      </w:r>
      <w:r w:rsidRPr="000329FB">
        <w:rPr>
          <w:rFonts w:ascii="Arial" w:hAnsi="Arial" w:cs="Arial"/>
        </w:rPr>
        <w:t xml:space="preserve"> Corresponde al valor del elemento </w:t>
      </w:r>
      <w:r w:rsidRPr="000329FB">
        <w:rPr>
          <w:rFonts w:ascii="Arial" w:hAnsi="Arial" w:cs="Arial"/>
          <w:i/>
        </w:rPr>
        <w:t>&lt;ds:DigestValue&gt;</w:t>
      </w:r>
      <w:r w:rsidRPr="000329FB">
        <w:rPr>
          <w:rFonts w:ascii="Arial" w:hAnsi="Arial" w:cs="Arial"/>
        </w:rPr>
        <w:t xml:space="preserve"> del documento.</w:t>
      </w:r>
    </w:p>
    <w:p w14:paraId="2FB1E8F2" w14:textId="77777777" w:rsidR="00270653" w:rsidRPr="000329FB" w:rsidRDefault="00270653" w:rsidP="00270653">
      <w:pPr>
        <w:pStyle w:val="Prrafodelista"/>
        <w:rPr>
          <w:rFonts w:ascii="Arial" w:hAnsi="Arial" w:cs="Arial"/>
        </w:rPr>
      </w:pPr>
    </w:p>
    <w:p w14:paraId="574265D4" w14:textId="77777777" w:rsidR="0053048E" w:rsidRPr="000329FB" w:rsidRDefault="0053048E" w:rsidP="00FC044F">
      <w:pPr>
        <w:pStyle w:val="Sinespaciado"/>
        <w:ind w:left="1418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lastRenderedPageBreak/>
        <w:t>La información señalada en los incisos anteriores de este numeral debe consignarse con el mismo formato empleado en el comprobante de pago electrónico o nota</w:t>
      </w:r>
      <w:r w:rsidR="00C110F5" w:rsidRPr="000329FB">
        <w:rPr>
          <w:rFonts w:ascii="Arial" w:hAnsi="Arial" w:cs="Arial"/>
        </w:rPr>
        <w:t>s</w:t>
      </w:r>
      <w:r w:rsidRPr="000329FB">
        <w:rPr>
          <w:rFonts w:ascii="Arial" w:hAnsi="Arial" w:cs="Arial"/>
        </w:rPr>
        <w:t xml:space="preserve"> electrónica</w:t>
      </w:r>
      <w:r w:rsidR="00C110F5" w:rsidRPr="000329FB">
        <w:rPr>
          <w:rFonts w:ascii="Arial" w:hAnsi="Arial" w:cs="Arial"/>
        </w:rPr>
        <w:t>s</w:t>
      </w:r>
      <w:r w:rsidR="001061C7" w:rsidRPr="000329FB">
        <w:rPr>
          <w:rFonts w:ascii="Arial" w:hAnsi="Arial" w:cs="Arial"/>
        </w:rPr>
        <w:t>;</w:t>
      </w:r>
      <w:r w:rsidRPr="000329FB">
        <w:rPr>
          <w:rFonts w:ascii="Arial" w:hAnsi="Arial" w:cs="Arial"/>
        </w:rPr>
        <w:t xml:space="preserve"> y</w:t>
      </w:r>
      <w:r w:rsidR="001061C7" w:rsidRPr="000329FB">
        <w:rPr>
          <w:rFonts w:ascii="Arial" w:hAnsi="Arial" w:cs="Arial"/>
        </w:rPr>
        <w:t>,</w:t>
      </w:r>
      <w:r w:rsidRPr="000329FB">
        <w:rPr>
          <w:rFonts w:ascii="Arial" w:hAnsi="Arial" w:cs="Arial"/>
        </w:rPr>
        <w:t xml:space="preserve"> se estructura de acuerdo al siguiente orden, siendo el separador de campo el carácter </w:t>
      </w:r>
      <w:r w:rsidRPr="000329FB">
        <w:rPr>
          <w:rFonts w:ascii="Arial" w:hAnsi="Arial" w:cs="Arial"/>
          <w:i/>
        </w:rPr>
        <w:t>pipe</w:t>
      </w:r>
      <w:r w:rsidRPr="000329FB">
        <w:rPr>
          <w:rFonts w:ascii="Arial" w:hAnsi="Arial" w:cs="Arial"/>
        </w:rPr>
        <w:t xml:space="preserve"> (“|”):</w:t>
      </w:r>
    </w:p>
    <w:p w14:paraId="29494EA8" w14:textId="77777777" w:rsidR="0053048E" w:rsidRPr="000329FB" w:rsidRDefault="0053048E" w:rsidP="00FC044F">
      <w:pPr>
        <w:pStyle w:val="Sinespaciado"/>
        <w:ind w:left="1418"/>
        <w:rPr>
          <w:rFonts w:ascii="Arial" w:hAnsi="Arial" w:cs="Arial"/>
        </w:rPr>
      </w:pPr>
    </w:p>
    <w:p w14:paraId="7C5B584C" w14:textId="77777777" w:rsidR="0053048E" w:rsidRPr="000329FB" w:rsidRDefault="0053048E" w:rsidP="00FC044F">
      <w:pPr>
        <w:pStyle w:val="Sinespaciado"/>
        <w:ind w:left="1418"/>
        <w:jc w:val="both"/>
        <w:rPr>
          <w:rFonts w:ascii="Arial" w:hAnsi="Arial" w:cs="Arial"/>
          <w:strike/>
        </w:rPr>
      </w:pPr>
      <w:r w:rsidRPr="000329FB">
        <w:rPr>
          <w:rFonts w:ascii="Arial" w:hAnsi="Arial" w:cs="Arial"/>
        </w:rPr>
        <w:t xml:space="preserve">RUC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 xml:space="preserve">TIPO DE DOCUMENTO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 xml:space="preserve">SERIE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>N</w:t>
      </w:r>
      <w:r w:rsidR="00A9750A" w:rsidRPr="000329FB">
        <w:rPr>
          <w:rFonts w:ascii="Arial" w:hAnsi="Arial" w:cs="Arial"/>
        </w:rPr>
        <w:t>Ú</w:t>
      </w:r>
      <w:r w:rsidRPr="000329FB">
        <w:rPr>
          <w:rFonts w:ascii="Arial" w:hAnsi="Arial" w:cs="Arial"/>
        </w:rPr>
        <w:t xml:space="preserve">MERO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 xml:space="preserve">MTO TOTAL IGV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 xml:space="preserve">MTO TOTAL DEL COMPROBANTE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>FECHA DE EMISI</w:t>
      </w:r>
      <w:r w:rsidR="00A9750A" w:rsidRPr="000329FB">
        <w:rPr>
          <w:rFonts w:ascii="Arial" w:hAnsi="Arial" w:cs="Arial"/>
        </w:rPr>
        <w:t>Ó</w:t>
      </w:r>
      <w:r w:rsidRPr="000329FB">
        <w:rPr>
          <w:rFonts w:ascii="Arial" w:hAnsi="Arial" w:cs="Arial"/>
        </w:rPr>
        <w:t xml:space="preserve">N </w:t>
      </w:r>
      <w:r w:rsidRPr="000329FB">
        <w:rPr>
          <w:rFonts w:ascii="Arial" w:hAnsi="Arial" w:cs="Arial"/>
          <w:b/>
        </w:rPr>
        <w:t>|</w:t>
      </w:r>
      <w:r w:rsidRPr="000329FB">
        <w:rPr>
          <w:rFonts w:ascii="Arial" w:hAnsi="Arial" w:cs="Arial"/>
        </w:rPr>
        <w:t xml:space="preserve"> TIPO DE DOCUMENTO ADQUIRENTE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>N</w:t>
      </w:r>
      <w:r w:rsidR="00A9750A" w:rsidRPr="000329FB">
        <w:rPr>
          <w:rFonts w:ascii="Arial" w:hAnsi="Arial" w:cs="Arial"/>
        </w:rPr>
        <w:t>Ú</w:t>
      </w:r>
      <w:r w:rsidRPr="000329FB">
        <w:rPr>
          <w:rFonts w:ascii="Arial" w:hAnsi="Arial" w:cs="Arial"/>
        </w:rPr>
        <w:t xml:space="preserve">MERO DE DOCUMENTO ADQUIRENTE </w:t>
      </w:r>
      <w:r w:rsidRPr="000329FB">
        <w:rPr>
          <w:rFonts w:ascii="Arial" w:hAnsi="Arial" w:cs="Arial"/>
          <w:b/>
        </w:rPr>
        <w:t>|</w:t>
      </w:r>
      <w:r w:rsidR="00257D65" w:rsidRPr="000329FB">
        <w:rPr>
          <w:rFonts w:ascii="Arial" w:hAnsi="Arial" w:cs="Arial"/>
        </w:rPr>
        <w:t xml:space="preserve"> VALOR RESUMEN</w:t>
      </w:r>
    </w:p>
    <w:p w14:paraId="57575092" w14:textId="77777777" w:rsidR="000271B9" w:rsidRPr="000329FB" w:rsidRDefault="000271B9" w:rsidP="00FC044F">
      <w:pPr>
        <w:pStyle w:val="Sinespaciado"/>
        <w:ind w:left="1418"/>
        <w:rPr>
          <w:rFonts w:ascii="Arial" w:hAnsi="Arial" w:cs="Arial"/>
          <w:b/>
        </w:rPr>
      </w:pPr>
    </w:p>
    <w:p w14:paraId="4BBADFB5" w14:textId="77777777" w:rsidR="00E24ED9" w:rsidRPr="000329FB" w:rsidRDefault="00E24ED9" w:rsidP="00FC044F">
      <w:pPr>
        <w:pStyle w:val="Sinespaciado"/>
        <w:ind w:left="1418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En caso del </w:t>
      </w:r>
      <w:r w:rsidR="008B04BB" w:rsidRPr="000329FB">
        <w:rPr>
          <w:rFonts w:ascii="Arial" w:hAnsi="Arial" w:cs="Arial"/>
        </w:rPr>
        <w:t>V</w:t>
      </w:r>
      <w:r w:rsidR="00730B91" w:rsidRPr="000329FB">
        <w:rPr>
          <w:rFonts w:ascii="Arial" w:hAnsi="Arial" w:cs="Arial"/>
        </w:rPr>
        <w:t xml:space="preserve">alor </w:t>
      </w:r>
      <w:r w:rsidR="008B04BB" w:rsidRPr="000329FB">
        <w:rPr>
          <w:rFonts w:ascii="Arial" w:hAnsi="Arial" w:cs="Arial"/>
        </w:rPr>
        <w:t>R</w:t>
      </w:r>
      <w:r w:rsidR="00730B91" w:rsidRPr="000329FB">
        <w:rPr>
          <w:rFonts w:ascii="Arial" w:hAnsi="Arial" w:cs="Arial"/>
        </w:rPr>
        <w:t>esumen</w:t>
      </w:r>
      <w:r w:rsidRPr="000329FB">
        <w:rPr>
          <w:rFonts w:ascii="Arial" w:hAnsi="Arial" w:cs="Arial"/>
        </w:rPr>
        <w:t>, est</w:t>
      </w:r>
      <w:r w:rsidR="005D2F25" w:rsidRPr="000329FB">
        <w:rPr>
          <w:rFonts w:ascii="Arial" w:hAnsi="Arial" w:cs="Arial"/>
        </w:rPr>
        <w:t xml:space="preserve">a información </w:t>
      </w:r>
      <w:r w:rsidRPr="000329FB">
        <w:rPr>
          <w:rFonts w:ascii="Arial" w:hAnsi="Arial" w:cs="Arial"/>
        </w:rPr>
        <w:t>podrá consignarse</w:t>
      </w:r>
      <w:r w:rsidR="00E97C87" w:rsidRPr="000329FB">
        <w:rPr>
          <w:rFonts w:ascii="Arial" w:hAnsi="Arial" w:cs="Arial"/>
        </w:rPr>
        <w:t xml:space="preserve"> en la representación impresa,</w:t>
      </w:r>
      <w:r w:rsidRPr="000329FB">
        <w:rPr>
          <w:rFonts w:ascii="Arial" w:hAnsi="Arial" w:cs="Arial"/>
        </w:rPr>
        <w:t xml:space="preserve"> fuera del código QR.</w:t>
      </w:r>
    </w:p>
    <w:p w14:paraId="5B250775" w14:textId="77777777" w:rsidR="0050618A" w:rsidRPr="000329FB" w:rsidRDefault="0050618A" w:rsidP="0050618A">
      <w:pPr>
        <w:pStyle w:val="Prrafodelista"/>
        <w:rPr>
          <w:rFonts w:ascii="Arial" w:hAnsi="Arial" w:cs="Arial"/>
        </w:rPr>
      </w:pPr>
    </w:p>
    <w:p w14:paraId="369BF224" w14:textId="77777777" w:rsidR="000271B9" w:rsidRPr="000329FB" w:rsidRDefault="00C106C9" w:rsidP="001041A4">
      <w:pPr>
        <w:pStyle w:val="Sinespaciado"/>
        <w:ind w:left="1134" w:hanging="567"/>
        <w:rPr>
          <w:rFonts w:ascii="Arial" w:hAnsi="Arial" w:cs="Arial"/>
        </w:rPr>
      </w:pPr>
      <w:r w:rsidRPr="000329FB">
        <w:rPr>
          <w:rFonts w:ascii="Arial" w:hAnsi="Arial" w:cs="Arial"/>
        </w:rPr>
        <w:t>6.4.4 Características</w:t>
      </w:r>
      <w:r w:rsidR="00960CAD" w:rsidRPr="000329FB">
        <w:rPr>
          <w:rFonts w:ascii="Arial" w:hAnsi="Arial" w:cs="Arial"/>
        </w:rPr>
        <w:t xml:space="preserve"> de la i</w:t>
      </w:r>
      <w:r w:rsidR="000271B9" w:rsidRPr="000329FB">
        <w:rPr>
          <w:rFonts w:ascii="Arial" w:hAnsi="Arial" w:cs="Arial"/>
        </w:rPr>
        <w:t>mpresión</w:t>
      </w:r>
    </w:p>
    <w:p w14:paraId="17A5125E" w14:textId="77777777" w:rsidR="00093D63" w:rsidRPr="000329FB" w:rsidRDefault="00093D63" w:rsidP="0053048E">
      <w:pPr>
        <w:pStyle w:val="Sinespaciado"/>
        <w:tabs>
          <w:tab w:val="left" w:pos="1134"/>
        </w:tabs>
        <w:ind w:left="1134"/>
        <w:jc w:val="both"/>
        <w:rPr>
          <w:rFonts w:ascii="Arial" w:hAnsi="Arial" w:cs="Arial"/>
        </w:rPr>
      </w:pPr>
      <w:r w:rsidRPr="000329FB">
        <w:rPr>
          <w:rFonts w:ascii="Arial" w:hAnsi="Arial" w:cs="Arial"/>
          <w:b/>
        </w:rPr>
        <w:tab/>
      </w:r>
    </w:p>
    <w:p w14:paraId="32BE57F9" w14:textId="77777777" w:rsidR="0053048E" w:rsidRPr="000329FB" w:rsidRDefault="0053048E" w:rsidP="0053048E">
      <w:pPr>
        <w:pStyle w:val="Sinespaciado"/>
        <w:ind w:left="1134"/>
        <w:rPr>
          <w:rFonts w:ascii="Arial" w:hAnsi="Arial" w:cs="Arial"/>
        </w:rPr>
      </w:pPr>
      <w:r w:rsidRPr="000329FB">
        <w:rPr>
          <w:rFonts w:ascii="Arial" w:hAnsi="Arial" w:cs="Arial"/>
        </w:rPr>
        <w:t>La impresión debe cumplir las siguientes características:</w:t>
      </w:r>
    </w:p>
    <w:p w14:paraId="4B41AB4C" w14:textId="77777777" w:rsidR="0053048E" w:rsidRPr="000329FB" w:rsidRDefault="0053048E" w:rsidP="0053048E">
      <w:pPr>
        <w:pStyle w:val="Sinespaciado"/>
        <w:ind w:left="1134"/>
        <w:rPr>
          <w:rFonts w:ascii="Arial" w:hAnsi="Arial" w:cs="Arial"/>
        </w:rPr>
      </w:pPr>
    </w:p>
    <w:p w14:paraId="31555329" w14:textId="77777777" w:rsidR="0053048E" w:rsidRPr="000329FB" w:rsidRDefault="0053048E" w:rsidP="00290D41">
      <w:pPr>
        <w:pStyle w:val="Sinespaciado"/>
        <w:numPr>
          <w:ilvl w:val="0"/>
          <w:numId w:val="5"/>
        </w:numPr>
        <w:ind w:left="1418" w:hanging="284"/>
        <w:jc w:val="both"/>
        <w:rPr>
          <w:rFonts w:ascii="Arial" w:hAnsi="Arial" w:cs="Arial"/>
          <w:u w:val="single"/>
        </w:rPr>
      </w:pPr>
      <w:r w:rsidRPr="000329FB">
        <w:rPr>
          <w:rFonts w:ascii="Arial" w:hAnsi="Arial" w:cs="Arial"/>
        </w:rPr>
        <w:t>Posición del código de barras dentro de la representación impresa: Parte inferior de la representación impresa.</w:t>
      </w:r>
    </w:p>
    <w:p w14:paraId="3164097D" w14:textId="77777777" w:rsidR="0053048E" w:rsidRPr="000329FB" w:rsidRDefault="0053048E" w:rsidP="0053048E">
      <w:pPr>
        <w:pStyle w:val="Sinespaciado"/>
        <w:ind w:left="1418" w:hanging="284"/>
        <w:jc w:val="both"/>
        <w:rPr>
          <w:rFonts w:ascii="Arial" w:hAnsi="Arial" w:cs="Arial"/>
          <w:u w:val="single"/>
        </w:rPr>
      </w:pPr>
    </w:p>
    <w:p w14:paraId="65CCBFB9" w14:textId="77777777" w:rsidR="0053048E" w:rsidRPr="000329FB" w:rsidRDefault="0053048E" w:rsidP="00290D41">
      <w:pPr>
        <w:pStyle w:val="Sinespaciado"/>
        <w:numPr>
          <w:ilvl w:val="0"/>
          <w:numId w:val="5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Tamaño máximo: 6 cm de alto y 6 cm de ancho (incluye el espacio en blanco alrededor del código).</w:t>
      </w:r>
    </w:p>
    <w:p w14:paraId="7AE408B3" w14:textId="77777777" w:rsidR="0053048E" w:rsidRPr="000329FB" w:rsidRDefault="0053048E" w:rsidP="0053048E">
      <w:pPr>
        <w:pStyle w:val="Sinespaciado"/>
        <w:ind w:left="1418"/>
        <w:jc w:val="both"/>
        <w:rPr>
          <w:rFonts w:ascii="Arial" w:hAnsi="Arial" w:cs="Arial"/>
        </w:rPr>
      </w:pPr>
    </w:p>
    <w:p w14:paraId="192EBBD5" w14:textId="77777777" w:rsidR="0053048E" w:rsidRPr="000329FB" w:rsidRDefault="0053048E" w:rsidP="00290D41">
      <w:pPr>
        <w:pStyle w:val="Sinespaciado"/>
        <w:numPr>
          <w:ilvl w:val="0"/>
          <w:numId w:val="5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Zona de silencio mínimo (</w:t>
      </w:r>
      <w:r w:rsidRPr="000329FB">
        <w:rPr>
          <w:rFonts w:ascii="Arial" w:hAnsi="Arial" w:cs="Arial"/>
          <w:i/>
        </w:rPr>
        <w:t>QuietZone</w:t>
      </w:r>
      <w:r w:rsidRPr="000329FB">
        <w:rPr>
          <w:rFonts w:ascii="Arial" w:hAnsi="Arial" w:cs="Arial"/>
        </w:rPr>
        <w:t>) o ancho mínimo obligatorio en blanco alrededor del código impreso para delimitarlo: 1 mm.</w:t>
      </w:r>
    </w:p>
    <w:p w14:paraId="30E89726" w14:textId="77777777" w:rsidR="0053048E" w:rsidRPr="000329FB" w:rsidRDefault="0053048E" w:rsidP="0053048E">
      <w:pPr>
        <w:pStyle w:val="Sinespaciado"/>
        <w:ind w:left="1418"/>
        <w:jc w:val="both"/>
        <w:rPr>
          <w:rFonts w:ascii="Arial" w:hAnsi="Arial" w:cs="Arial"/>
        </w:rPr>
      </w:pPr>
    </w:p>
    <w:p w14:paraId="65FB4C31" w14:textId="77777777" w:rsidR="0053048E" w:rsidRPr="000329FB" w:rsidRDefault="0053048E" w:rsidP="00290D41">
      <w:pPr>
        <w:pStyle w:val="Sinespaciado"/>
        <w:numPr>
          <w:ilvl w:val="0"/>
          <w:numId w:val="5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Color de impresión: </w:t>
      </w:r>
      <w:r w:rsidR="00745D26" w:rsidRPr="000329FB">
        <w:rPr>
          <w:rFonts w:ascii="Arial" w:hAnsi="Arial" w:cs="Arial"/>
        </w:rPr>
        <w:t>N</w:t>
      </w:r>
      <w:r w:rsidRPr="000329FB">
        <w:rPr>
          <w:rFonts w:ascii="Arial" w:hAnsi="Arial" w:cs="Arial"/>
        </w:rPr>
        <w:t>egro.</w:t>
      </w:r>
    </w:p>
    <w:p w14:paraId="74A6E743" w14:textId="77777777" w:rsidR="0053048E" w:rsidRPr="00B938F3" w:rsidRDefault="0053048E" w:rsidP="002E7F39">
      <w:pPr>
        <w:pStyle w:val="Sinespaciado"/>
        <w:ind w:left="567"/>
        <w:jc w:val="both"/>
        <w:rPr>
          <w:rFonts w:ascii="Arial" w:hAnsi="Arial" w:cs="Arial"/>
          <w:b/>
        </w:rPr>
      </w:pPr>
    </w:p>
    <w:p w14:paraId="4202F205" w14:textId="77777777" w:rsidR="00370EDC" w:rsidRPr="00B938F3" w:rsidRDefault="00370EDC" w:rsidP="00370EDC">
      <w:pPr>
        <w:pStyle w:val="Sinespaciado"/>
        <w:ind w:left="1418"/>
        <w:jc w:val="both"/>
        <w:rPr>
          <w:rFonts w:ascii="Arial" w:hAnsi="Arial" w:cs="Arial"/>
        </w:rPr>
      </w:pPr>
    </w:p>
    <w:sectPr w:rsidR="00370EDC" w:rsidRPr="00B938F3" w:rsidSect="00DA7039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FB23D" w14:textId="77777777" w:rsidR="00534EB5" w:rsidRDefault="00534EB5" w:rsidP="006113EB">
      <w:pPr>
        <w:spacing w:after="0" w:line="240" w:lineRule="auto"/>
      </w:pPr>
      <w:r>
        <w:separator/>
      </w:r>
    </w:p>
  </w:endnote>
  <w:endnote w:type="continuationSeparator" w:id="0">
    <w:p w14:paraId="3AAB51CD" w14:textId="77777777" w:rsidR="00534EB5" w:rsidRDefault="00534EB5" w:rsidP="0061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227D5" w14:textId="77777777" w:rsidR="00534EB5" w:rsidRDefault="00534EB5" w:rsidP="006113EB">
      <w:pPr>
        <w:spacing w:after="0" w:line="240" w:lineRule="auto"/>
      </w:pPr>
      <w:r>
        <w:separator/>
      </w:r>
    </w:p>
  </w:footnote>
  <w:footnote w:type="continuationSeparator" w:id="0">
    <w:p w14:paraId="4205ABA3" w14:textId="77777777" w:rsidR="00534EB5" w:rsidRDefault="00534EB5" w:rsidP="00611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17033"/>
    <w:multiLevelType w:val="hybridMultilevel"/>
    <w:tmpl w:val="32D6867C"/>
    <w:lvl w:ilvl="0" w:tplc="CF826CC4">
      <w:start w:val="1"/>
      <w:numFmt w:val="lowerRoman"/>
      <w:lvlText w:val="%1)"/>
      <w:lvlJc w:val="right"/>
      <w:pPr>
        <w:ind w:left="3693" w:hanging="360"/>
      </w:pPr>
      <w:rPr>
        <w:rFonts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E6270"/>
    <w:multiLevelType w:val="hybridMultilevel"/>
    <w:tmpl w:val="32147958"/>
    <w:lvl w:ilvl="0" w:tplc="1B0CDD9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1FC2467"/>
    <w:multiLevelType w:val="hybridMultilevel"/>
    <w:tmpl w:val="59266F60"/>
    <w:lvl w:ilvl="0" w:tplc="D312E572">
      <w:start w:val="1"/>
      <w:numFmt w:val="bullet"/>
      <w:lvlText w:val="—"/>
      <w:lvlJc w:val="left"/>
      <w:pPr>
        <w:ind w:left="1647" w:hanging="360"/>
      </w:pPr>
      <w:rPr>
        <w:rFonts w:ascii="Cooper Black" w:hAnsi="Cooper Black" w:hint="default"/>
      </w:rPr>
    </w:lvl>
    <w:lvl w:ilvl="1" w:tplc="280A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F3186B58">
      <w:start w:val="1"/>
      <w:numFmt w:val="bullet"/>
      <w:lvlText w:val="‒"/>
      <w:lvlJc w:val="left"/>
      <w:pPr>
        <w:ind w:left="3087" w:hanging="360"/>
      </w:pPr>
      <w:rPr>
        <w:rFonts w:ascii="Arial" w:hAnsi="Arial" w:hint="default"/>
      </w:rPr>
    </w:lvl>
    <w:lvl w:ilvl="3" w:tplc="28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 w15:restartNumberingAfterBreak="0">
    <w:nsid w:val="25295978"/>
    <w:multiLevelType w:val="hybridMultilevel"/>
    <w:tmpl w:val="F5D6AC40"/>
    <w:lvl w:ilvl="0" w:tplc="B4C8F45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3539D"/>
    <w:multiLevelType w:val="hybridMultilevel"/>
    <w:tmpl w:val="C30C1552"/>
    <w:lvl w:ilvl="0" w:tplc="594AF9AA">
      <w:start w:val="1"/>
      <w:numFmt w:val="decimal"/>
      <w:lvlText w:val="(%1)"/>
      <w:lvlJc w:val="left"/>
      <w:pPr>
        <w:ind w:left="1776" w:hanging="360"/>
      </w:pPr>
      <w:rPr>
        <w:rFonts w:hint="default"/>
        <w:b/>
        <w:vertAlign w:val="superscript"/>
      </w:rPr>
    </w:lvl>
    <w:lvl w:ilvl="1" w:tplc="280A0019" w:tentative="1">
      <w:start w:val="1"/>
      <w:numFmt w:val="lowerLetter"/>
      <w:lvlText w:val="%2."/>
      <w:lvlJc w:val="left"/>
      <w:pPr>
        <w:ind w:left="2496" w:hanging="360"/>
      </w:pPr>
    </w:lvl>
    <w:lvl w:ilvl="2" w:tplc="280A001B" w:tentative="1">
      <w:start w:val="1"/>
      <w:numFmt w:val="lowerRoman"/>
      <w:lvlText w:val="%3."/>
      <w:lvlJc w:val="right"/>
      <w:pPr>
        <w:ind w:left="3216" w:hanging="180"/>
      </w:pPr>
    </w:lvl>
    <w:lvl w:ilvl="3" w:tplc="280A000F" w:tentative="1">
      <w:start w:val="1"/>
      <w:numFmt w:val="decimal"/>
      <w:lvlText w:val="%4."/>
      <w:lvlJc w:val="left"/>
      <w:pPr>
        <w:ind w:left="3936" w:hanging="360"/>
      </w:pPr>
    </w:lvl>
    <w:lvl w:ilvl="4" w:tplc="280A0019" w:tentative="1">
      <w:start w:val="1"/>
      <w:numFmt w:val="lowerLetter"/>
      <w:lvlText w:val="%5."/>
      <w:lvlJc w:val="left"/>
      <w:pPr>
        <w:ind w:left="4656" w:hanging="360"/>
      </w:pPr>
    </w:lvl>
    <w:lvl w:ilvl="5" w:tplc="280A001B" w:tentative="1">
      <w:start w:val="1"/>
      <w:numFmt w:val="lowerRoman"/>
      <w:lvlText w:val="%6."/>
      <w:lvlJc w:val="right"/>
      <w:pPr>
        <w:ind w:left="5376" w:hanging="180"/>
      </w:pPr>
    </w:lvl>
    <w:lvl w:ilvl="6" w:tplc="280A000F" w:tentative="1">
      <w:start w:val="1"/>
      <w:numFmt w:val="decimal"/>
      <w:lvlText w:val="%7."/>
      <w:lvlJc w:val="left"/>
      <w:pPr>
        <w:ind w:left="6096" w:hanging="360"/>
      </w:pPr>
    </w:lvl>
    <w:lvl w:ilvl="7" w:tplc="280A0019" w:tentative="1">
      <w:start w:val="1"/>
      <w:numFmt w:val="lowerLetter"/>
      <w:lvlText w:val="%8."/>
      <w:lvlJc w:val="left"/>
      <w:pPr>
        <w:ind w:left="6816" w:hanging="360"/>
      </w:pPr>
    </w:lvl>
    <w:lvl w:ilvl="8" w:tplc="2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38067789"/>
    <w:multiLevelType w:val="hybridMultilevel"/>
    <w:tmpl w:val="29305FDC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B8230B"/>
    <w:multiLevelType w:val="hybridMultilevel"/>
    <w:tmpl w:val="3DBA92FE"/>
    <w:lvl w:ilvl="0" w:tplc="280A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49811AB1"/>
    <w:multiLevelType w:val="hybridMultilevel"/>
    <w:tmpl w:val="476A16D0"/>
    <w:lvl w:ilvl="0" w:tplc="04CC6084">
      <w:start w:val="1"/>
      <w:numFmt w:val="lowerLetter"/>
      <w:lvlText w:val="%1)"/>
      <w:lvlJc w:val="left"/>
      <w:pPr>
        <w:ind w:left="1778" w:hanging="360"/>
      </w:pPr>
      <w:rPr>
        <w:rFonts w:hint="default"/>
        <w:u w:val="none"/>
      </w:rPr>
    </w:lvl>
    <w:lvl w:ilvl="1" w:tplc="280A0019" w:tentative="1">
      <w:start w:val="1"/>
      <w:numFmt w:val="lowerLetter"/>
      <w:lvlText w:val="%2."/>
      <w:lvlJc w:val="left"/>
      <w:pPr>
        <w:ind w:left="2498" w:hanging="360"/>
      </w:pPr>
    </w:lvl>
    <w:lvl w:ilvl="2" w:tplc="280A001B" w:tentative="1">
      <w:start w:val="1"/>
      <w:numFmt w:val="lowerRoman"/>
      <w:lvlText w:val="%3."/>
      <w:lvlJc w:val="right"/>
      <w:pPr>
        <w:ind w:left="3218" w:hanging="180"/>
      </w:pPr>
    </w:lvl>
    <w:lvl w:ilvl="3" w:tplc="280A000F" w:tentative="1">
      <w:start w:val="1"/>
      <w:numFmt w:val="decimal"/>
      <w:lvlText w:val="%4."/>
      <w:lvlJc w:val="left"/>
      <w:pPr>
        <w:ind w:left="3938" w:hanging="360"/>
      </w:pPr>
    </w:lvl>
    <w:lvl w:ilvl="4" w:tplc="280A0019" w:tentative="1">
      <w:start w:val="1"/>
      <w:numFmt w:val="lowerLetter"/>
      <w:lvlText w:val="%5."/>
      <w:lvlJc w:val="left"/>
      <w:pPr>
        <w:ind w:left="4658" w:hanging="360"/>
      </w:pPr>
    </w:lvl>
    <w:lvl w:ilvl="5" w:tplc="280A001B" w:tentative="1">
      <w:start w:val="1"/>
      <w:numFmt w:val="lowerRoman"/>
      <w:lvlText w:val="%6."/>
      <w:lvlJc w:val="right"/>
      <w:pPr>
        <w:ind w:left="5378" w:hanging="180"/>
      </w:pPr>
    </w:lvl>
    <w:lvl w:ilvl="6" w:tplc="280A000F" w:tentative="1">
      <w:start w:val="1"/>
      <w:numFmt w:val="decimal"/>
      <w:lvlText w:val="%7."/>
      <w:lvlJc w:val="left"/>
      <w:pPr>
        <w:ind w:left="6098" w:hanging="360"/>
      </w:pPr>
    </w:lvl>
    <w:lvl w:ilvl="7" w:tplc="280A0019" w:tentative="1">
      <w:start w:val="1"/>
      <w:numFmt w:val="lowerLetter"/>
      <w:lvlText w:val="%8."/>
      <w:lvlJc w:val="left"/>
      <w:pPr>
        <w:ind w:left="6818" w:hanging="360"/>
      </w:pPr>
    </w:lvl>
    <w:lvl w:ilvl="8" w:tplc="2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4FB762AD"/>
    <w:multiLevelType w:val="hybridMultilevel"/>
    <w:tmpl w:val="50E4C68E"/>
    <w:lvl w:ilvl="0" w:tplc="C20CE596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356" w:hanging="360"/>
      </w:pPr>
    </w:lvl>
    <w:lvl w:ilvl="2" w:tplc="280A001B" w:tentative="1">
      <w:start w:val="1"/>
      <w:numFmt w:val="lowerRoman"/>
      <w:lvlText w:val="%3."/>
      <w:lvlJc w:val="right"/>
      <w:pPr>
        <w:ind w:left="3076" w:hanging="180"/>
      </w:pPr>
    </w:lvl>
    <w:lvl w:ilvl="3" w:tplc="280A000F" w:tentative="1">
      <w:start w:val="1"/>
      <w:numFmt w:val="decimal"/>
      <w:lvlText w:val="%4."/>
      <w:lvlJc w:val="left"/>
      <w:pPr>
        <w:ind w:left="3796" w:hanging="360"/>
      </w:pPr>
    </w:lvl>
    <w:lvl w:ilvl="4" w:tplc="280A0019" w:tentative="1">
      <w:start w:val="1"/>
      <w:numFmt w:val="lowerLetter"/>
      <w:lvlText w:val="%5."/>
      <w:lvlJc w:val="left"/>
      <w:pPr>
        <w:ind w:left="4516" w:hanging="360"/>
      </w:pPr>
    </w:lvl>
    <w:lvl w:ilvl="5" w:tplc="280A001B" w:tentative="1">
      <w:start w:val="1"/>
      <w:numFmt w:val="lowerRoman"/>
      <w:lvlText w:val="%6."/>
      <w:lvlJc w:val="right"/>
      <w:pPr>
        <w:ind w:left="5236" w:hanging="180"/>
      </w:pPr>
    </w:lvl>
    <w:lvl w:ilvl="6" w:tplc="280A000F" w:tentative="1">
      <w:start w:val="1"/>
      <w:numFmt w:val="decimal"/>
      <w:lvlText w:val="%7."/>
      <w:lvlJc w:val="left"/>
      <w:pPr>
        <w:ind w:left="5956" w:hanging="360"/>
      </w:pPr>
    </w:lvl>
    <w:lvl w:ilvl="7" w:tplc="280A0019" w:tentative="1">
      <w:start w:val="1"/>
      <w:numFmt w:val="lowerLetter"/>
      <w:lvlText w:val="%8."/>
      <w:lvlJc w:val="left"/>
      <w:pPr>
        <w:ind w:left="6676" w:hanging="360"/>
      </w:pPr>
    </w:lvl>
    <w:lvl w:ilvl="8" w:tplc="280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525D08DC"/>
    <w:multiLevelType w:val="hybridMultilevel"/>
    <w:tmpl w:val="A72E01B2"/>
    <w:lvl w:ilvl="0" w:tplc="A0960A9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67155E6C"/>
    <w:multiLevelType w:val="hybridMultilevel"/>
    <w:tmpl w:val="51D81F26"/>
    <w:lvl w:ilvl="0" w:tplc="F3186B58">
      <w:start w:val="1"/>
      <w:numFmt w:val="bullet"/>
      <w:lvlText w:val="‒"/>
      <w:lvlJc w:val="left"/>
      <w:pPr>
        <w:ind w:left="1647" w:hanging="360"/>
      </w:pPr>
      <w:rPr>
        <w:rFonts w:ascii="Arial" w:hAnsi="Arial" w:hint="default"/>
      </w:rPr>
    </w:lvl>
    <w:lvl w:ilvl="1" w:tplc="280A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69B473D0"/>
    <w:multiLevelType w:val="hybridMultilevel"/>
    <w:tmpl w:val="A7C0E848"/>
    <w:lvl w:ilvl="0" w:tplc="B4C8F45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C6C2B04A">
      <w:numFmt w:val="bullet"/>
      <w:lvlText w:val="-"/>
      <w:lvlJc w:val="left"/>
      <w:pPr>
        <w:ind w:left="2934" w:hanging="360"/>
      </w:pPr>
      <w:rPr>
        <w:rFonts w:ascii="Arial" w:eastAsia="Calibri" w:hAnsi="Arial" w:cs="Arial" w:hint="default"/>
      </w:rPr>
    </w:lvl>
    <w:lvl w:ilvl="3" w:tplc="2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6E987D48"/>
    <w:multiLevelType w:val="hybridMultilevel"/>
    <w:tmpl w:val="F5D6AC40"/>
    <w:lvl w:ilvl="0" w:tplc="B4C8F45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34153B"/>
    <w:multiLevelType w:val="hybridMultilevel"/>
    <w:tmpl w:val="48543D88"/>
    <w:lvl w:ilvl="0" w:tplc="280A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2073" w:hanging="360"/>
      </w:pPr>
    </w:lvl>
    <w:lvl w:ilvl="2" w:tplc="280A001B" w:tentative="1">
      <w:start w:val="1"/>
      <w:numFmt w:val="lowerRoman"/>
      <w:lvlText w:val="%3."/>
      <w:lvlJc w:val="right"/>
      <w:pPr>
        <w:ind w:left="2793" w:hanging="180"/>
      </w:p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F0F24C9"/>
    <w:multiLevelType w:val="hybridMultilevel"/>
    <w:tmpl w:val="E538464E"/>
    <w:lvl w:ilvl="0" w:tplc="61E4BC2A">
      <w:start w:val="1"/>
      <w:numFmt w:val="bullet"/>
      <w:lvlText w:val="–"/>
      <w:lvlJc w:val="left"/>
      <w:pPr>
        <w:ind w:left="927" w:hanging="360"/>
      </w:pPr>
      <w:rPr>
        <w:rFonts w:ascii="Arial" w:hAnsi="Arial" w:hint="default"/>
      </w:rPr>
    </w:lvl>
    <w:lvl w:ilvl="1" w:tplc="28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C6C2B04A">
      <w:numFmt w:val="bullet"/>
      <w:lvlText w:val="-"/>
      <w:lvlJc w:val="left"/>
      <w:pPr>
        <w:ind w:left="2367" w:hanging="360"/>
      </w:pPr>
      <w:rPr>
        <w:rFonts w:ascii="Arial" w:eastAsia="Calibri" w:hAnsi="Arial" w:cs="Arial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3"/>
  </w:num>
  <w:num w:numId="4">
    <w:abstractNumId w:val="5"/>
  </w:num>
  <w:num w:numId="5">
    <w:abstractNumId w:val="7"/>
  </w:num>
  <w:num w:numId="6">
    <w:abstractNumId w:val="9"/>
  </w:num>
  <w:num w:numId="7">
    <w:abstractNumId w:val="2"/>
  </w:num>
  <w:num w:numId="8">
    <w:abstractNumId w:val="10"/>
  </w:num>
  <w:num w:numId="9">
    <w:abstractNumId w:val="12"/>
  </w:num>
  <w:num w:numId="10">
    <w:abstractNumId w:val="8"/>
  </w:num>
  <w:num w:numId="11">
    <w:abstractNumId w:val="11"/>
  </w:num>
  <w:num w:numId="12">
    <w:abstractNumId w:val="0"/>
  </w:num>
  <w:num w:numId="13">
    <w:abstractNumId w:val="3"/>
  </w:num>
  <w:num w:numId="14">
    <w:abstractNumId w:val="4"/>
  </w:num>
  <w:num w:numId="15">
    <w:abstractNumId w:val="1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asquez Pacherres Miguel Angel">
    <w15:presenceInfo w15:providerId="AD" w15:userId="S-1-5-21-787039889-419116312-519663989-1042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SpellingErrors/>
  <w:hideGrammaticalErrors/>
  <w:trackRevision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BAF"/>
    <w:rsid w:val="000008F8"/>
    <w:rsid w:val="00000EB2"/>
    <w:rsid w:val="00005DF6"/>
    <w:rsid w:val="00010F4F"/>
    <w:rsid w:val="00012579"/>
    <w:rsid w:val="00016E11"/>
    <w:rsid w:val="00020F96"/>
    <w:rsid w:val="00025148"/>
    <w:rsid w:val="000271B9"/>
    <w:rsid w:val="000307F3"/>
    <w:rsid w:val="00030DEB"/>
    <w:rsid w:val="000329FB"/>
    <w:rsid w:val="000354BC"/>
    <w:rsid w:val="0003633B"/>
    <w:rsid w:val="00040FB7"/>
    <w:rsid w:val="00042C82"/>
    <w:rsid w:val="0004520A"/>
    <w:rsid w:val="0004630E"/>
    <w:rsid w:val="0004738F"/>
    <w:rsid w:val="00050AC5"/>
    <w:rsid w:val="00053974"/>
    <w:rsid w:val="00053E04"/>
    <w:rsid w:val="00057075"/>
    <w:rsid w:val="000571D9"/>
    <w:rsid w:val="0005778E"/>
    <w:rsid w:val="00057BFC"/>
    <w:rsid w:val="00061216"/>
    <w:rsid w:val="00063F8D"/>
    <w:rsid w:val="00064301"/>
    <w:rsid w:val="000713DA"/>
    <w:rsid w:val="00072052"/>
    <w:rsid w:val="00072AF6"/>
    <w:rsid w:val="00072FA0"/>
    <w:rsid w:val="00082F16"/>
    <w:rsid w:val="00093D63"/>
    <w:rsid w:val="00095052"/>
    <w:rsid w:val="0009557E"/>
    <w:rsid w:val="000A02E1"/>
    <w:rsid w:val="000A0594"/>
    <w:rsid w:val="000A59A3"/>
    <w:rsid w:val="000A6B17"/>
    <w:rsid w:val="000B10AE"/>
    <w:rsid w:val="000B1DB9"/>
    <w:rsid w:val="000B3549"/>
    <w:rsid w:val="000B3A3C"/>
    <w:rsid w:val="000B3C52"/>
    <w:rsid w:val="000B4F15"/>
    <w:rsid w:val="000B5940"/>
    <w:rsid w:val="000B61C0"/>
    <w:rsid w:val="000C1D80"/>
    <w:rsid w:val="000D6182"/>
    <w:rsid w:val="000D71FD"/>
    <w:rsid w:val="000E22D0"/>
    <w:rsid w:val="000E5B3D"/>
    <w:rsid w:val="000F03FF"/>
    <w:rsid w:val="000F4E41"/>
    <w:rsid w:val="000F5680"/>
    <w:rsid w:val="000F67CF"/>
    <w:rsid w:val="000F7D5F"/>
    <w:rsid w:val="000F7F8C"/>
    <w:rsid w:val="001002B1"/>
    <w:rsid w:val="00101457"/>
    <w:rsid w:val="001015B7"/>
    <w:rsid w:val="001022EF"/>
    <w:rsid w:val="001041A4"/>
    <w:rsid w:val="001061C7"/>
    <w:rsid w:val="00106AE4"/>
    <w:rsid w:val="00114203"/>
    <w:rsid w:val="00120C33"/>
    <w:rsid w:val="001227CC"/>
    <w:rsid w:val="00124435"/>
    <w:rsid w:val="00132E39"/>
    <w:rsid w:val="00136D53"/>
    <w:rsid w:val="00136F75"/>
    <w:rsid w:val="00142128"/>
    <w:rsid w:val="00154DC0"/>
    <w:rsid w:val="001608BC"/>
    <w:rsid w:val="00165A1B"/>
    <w:rsid w:val="00167073"/>
    <w:rsid w:val="00170F5B"/>
    <w:rsid w:val="00175867"/>
    <w:rsid w:val="001761E5"/>
    <w:rsid w:val="001810C8"/>
    <w:rsid w:val="00181110"/>
    <w:rsid w:val="001822CC"/>
    <w:rsid w:val="00182BC4"/>
    <w:rsid w:val="00185E2B"/>
    <w:rsid w:val="00187791"/>
    <w:rsid w:val="00191349"/>
    <w:rsid w:val="00191A4C"/>
    <w:rsid w:val="00193648"/>
    <w:rsid w:val="0019762C"/>
    <w:rsid w:val="001A0540"/>
    <w:rsid w:val="001A14E4"/>
    <w:rsid w:val="001A365C"/>
    <w:rsid w:val="001A3703"/>
    <w:rsid w:val="001A4ABA"/>
    <w:rsid w:val="001A4C67"/>
    <w:rsid w:val="001A58A7"/>
    <w:rsid w:val="001A5F38"/>
    <w:rsid w:val="001A6C90"/>
    <w:rsid w:val="001B015F"/>
    <w:rsid w:val="001B1AC6"/>
    <w:rsid w:val="001B3C7D"/>
    <w:rsid w:val="001B6460"/>
    <w:rsid w:val="001C0F00"/>
    <w:rsid w:val="001C35B8"/>
    <w:rsid w:val="001C35E4"/>
    <w:rsid w:val="001C5C1A"/>
    <w:rsid w:val="001C6CEC"/>
    <w:rsid w:val="001C73ED"/>
    <w:rsid w:val="001D1360"/>
    <w:rsid w:val="001D3073"/>
    <w:rsid w:val="001D3D69"/>
    <w:rsid w:val="001D470F"/>
    <w:rsid w:val="001D5EBA"/>
    <w:rsid w:val="001D6F9B"/>
    <w:rsid w:val="001E3853"/>
    <w:rsid w:val="001E3AAF"/>
    <w:rsid w:val="001E4FE4"/>
    <w:rsid w:val="001F071F"/>
    <w:rsid w:val="001F199B"/>
    <w:rsid w:val="001F21DB"/>
    <w:rsid w:val="001F420D"/>
    <w:rsid w:val="001F45A1"/>
    <w:rsid w:val="001F57C9"/>
    <w:rsid w:val="001F5F97"/>
    <w:rsid w:val="001F635B"/>
    <w:rsid w:val="00200A8D"/>
    <w:rsid w:val="00200DFF"/>
    <w:rsid w:val="0020556B"/>
    <w:rsid w:val="00207C73"/>
    <w:rsid w:val="00216990"/>
    <w:rsid w:val="00217AD9"/>
    <w:rsid w:val="0022508E"/>
    <w:rsid w:val="002258D4"/>
    <w:rsid w:val="00225BBF"/>
    <w:rsid w:val="002301AB"/>
    <w:rsid w:val="002307B8"/>
    <w:rsid w:val="00231A85"/>
    <w:rsid w:val="002320B6"/>
    <w:rsid w:val="002327E5"/>
    <w:rsid w:val="00234752"/>
    <w:rsid w:val="002363F9"/>
    <w:rsid w:val="00242A28"/>
    <w:rsid w:val="00244AD9"/>
    <w:rsid w:val="00245200"/>
    <w:rsid w:val="00245E48"/>
    <w:rsid w:val="00247E5C"/>
    <w:rsid w:val="00251C45"/>
    <w:rsid w:val="00252C13"/>
    <w:rsid w:val="00256C0B"/>
    <w:rsid w:val="00257D65"/>
    <w:rsid w:val="00267DAC"/>
    <w:rsid w:val="00270653"/>
    <w:rsid w:val="00270707"/>
    <w:rsid w:val="00271CF1"/>
    <w:rsid w:val="00272CE1"/>
    <w:rsid w:val="002775D3"/>
    <w:rsid w:val="00281058"/>
    <w:rsid w:val="002811BE"/>
    <w:rsid w:val="002820FF"/>
    <w:rsid w:val="00284EA4"/>
    <w:rsid w:val="00290D41"/>
    <w:rsid w:val="00296E88"/>
    <w:rsid w:val="002A300A"/>
    <w:rsid w:val="002A3945"/>
    <w:rsid w:val="002A40E7"/>
    <w:rsid w:val="002A5C87"/>
    <w:rsid w:val="002B0407"/>
    <w:rsid w:val="002B2E41"/>
    <w:rsid w:val="002B77BE"/>
    <w:rsid w:val="002C082A"/>
    <w:rsid w:val="002C4255"/>
    <w:rsid w:val="002C5A8B"/>
    <w:rsid w:val="002D17BA"/>
    <w:rsid w:val="002D2C0F"/>
    <w:rsid w:val="002D353E"/>
    <w:rsid w:val="002D6906"/>
    <w:rsid w:val="002D7516"/>
    <w:rsid w:val="002E04B0"/>
    <w:rsid w:val="002E1A02"/>
    <w:rsid w:val="002E48B9"/>
    <w:rsid w:val="002E6475"/>
    <w:rsid w:val="002E7F39"/>
    <w:rsid w:val="002F027E"/>
    <w:rsid w:val="002F3A7C"/>
    <w:rsid w:val="002F3F70"/>
    <w:rsid w:val="003069A1"/>
    <w:rsid w:val="00310971"/>
    <w:rsid w:val="003111CD"/>
    <w:rsid w:val="00311544"/>
    <w:rsid w:val="00312BF3"/>
    <w:rsid w:val="00312D9E"/>
    <w:rsid w:val="00313625"/>
    <w:rsid w:val="003144C5"/>
    <w:rsid w:val="003145C2"/>
    <w:rsid w:val="00315E22"/>
    <w:rsid w:val="00316690"/>
    <w:rsid w:val="00317162"/>
    <w:rsid w:val="00317187"/>
    <w:rsid w:val="00320384"/>
    <w:rsid w:val="003237CD"/>
    <w:rsid w:val="00323BFB"/>
    <w:rsid w:val="00323D9D"/>
    <w:rsid w:val="0033154C"/>
    <w:rsid w:val="003315E2"/>
    <w:rsid w:val="003320AB"/>
    <w:rsid w:val="00333CE0"/>
    <w:rsid w:val="00336C48"/>
    <w:rsid w:val="003404D5"/>
    <w:rsid w:val="00340668"/>
    <w:rsid w:val="00340818"/>
    <w:rsid w:val="00343642"/>
    <w:rsid w:val="00355C49"/>
    <w:rsid w:val="0035702C"/>
    <w:rsid w:val="00360FA5"/>
    <w:rsid w:val="003648D6"/>
    <w:rsid w:val="00364B81"/>
    <w:rsid w:val="003658AC"/>
    <w:rsid w:val="00366125"/>
    <w:rsid w:val="00366376"/>
    <w:rsid w:val="0036684B"/>
    <w:rsid w:val="00370EDC"/>
    <w:rsid w:val="0037349E"/>
    <w:rsid w:val="003748DF"/>
    <w:rsid w:val="00375EDB"/>
    <w:rsid w:val="0037754A"/>
    <w:rsid w:val="003800E7"/>
    <w:rsid w:val="0038067E"/>
    <w:rsid w:val="003879AA"/>
    <w:rsid w:val="00390FB1"/>
    <w:rsid w:val="00391366"/>
    <w:rsid w:val="00392FBE"/>
    <w:rsid w:val="00393A47"/>
    <w:rsid w:val="003964A7"/>
    <w:rsid w:val="0039728F"/>
    <w:rsid w:val="003979E4"/>
    <w:rsid w:val="003A05D7"/>
    <w:rsid w:val="003A0D58"/>
    <w:rsid w:val="003A717B"/>
    <w:rsid w:val="003B1759"/>
    <w:rsid w:val="003B23FD"/>
    <w:rsid w:val="003B6D68"/>
    <w:rsid w:val="003B7814"/>
    <w:rsid w:val="003C1936"/>
    <w:rsid w:val="003C2464"/>
    <w:rsid w:val="003C3010"/>
    <w:rsid w:val="003C7ADD"/>
    <w:rsid w:val="003D2454"/>
    <w:rsid w:val="003D26AF"/>
    <w:rsid w:val="003D3917"/>
    <w:rsid w:val="003D6DFE"/>
    <w:rsid w:val="003E0079"/>
    <w:rsid w:val="003E0287"/>
    <w:rsid w:val="003E4057"/>
    <w:rsid w:val="003E4F34"/>
    <w:rsid w:val="003F6342"/>
    <w:rsid w:val="00400813"/>
    <w:rsid w:val="004044E4"/>
    <w:rsid w:val="0040784D"/>
    <w:rsid w:val="00411C09"/>
    <w:rsid w:val="00413F4D"/>
    <w:rsid w:val="00423632"/>
    <w:rsid w:val="00423ADD"/>
    <w:rsid w:val="00430C90"/>
    <w:rsid w:val="00433C05"/>
    <w:rsid w:val="004365AA"/>
    <w:rsid w:val="004448BE"/>
    <w:rsid w:val="0044550C"/>
    <w:rsid w:val="0044757B"/>
    <w:rsid w:val="00455AE1"/>
    <w:rsid w:val="004562DD"/>
    <w:rsid w:val="00463C8F"/>
    <w:rsid w:val="00464A96"/>
    <w:rsid w:val="0046556B"/>
    <w:rsid w:val="004658B9"/>
    <w:rsid w:val="004700F3"/>
    <w:rsid w:val="0047162D"/>
    <w:rsid w:val="00473619"/>
    <w:rsid w:val="00476244"/>
    <w:rsid w:val="004766B3"/>
    <w:rsid w:val="00477890"/>
    <w:rsid w:val="00477DD2"/>
    <w:rsid w:val="00482146"/>
    <w:rsid w:val="00491CA4"/>
    <w:rsid w:val="00491E02"/>
    <w:rsid w:val="004948D0"/>
    <w:rsid w:val="00494A2B"/>
    <w:rsid w:val="0049567F"/>
    <w:rsid w:val="00496B5E"/>
    <w:rsid w:val="004A50DC"/>
    <w:rsid w:val="004A798A"/>
    <w:rsid w:val="004A7990"/>
    <w:rsid w:val="004B14FD"/>
    <w:rsid w:val="004B1B29"/>
    <w:rsid w:val="004B464A"/>
    <w:rsid w:val="004B4905"/>
    <w:rsid w:val="004B64F8"/>
    <w:rsid w:val="004B6E8D"/>
    <w:rsid w:val="004C1764"/>
    <w:rsid w:val="004C208E"/>
    <w:rsid w:val="004C25A7"/>
    <w:rsid w:val="004C38A3"/>
    <w:rsid w:val="004C775A"/>
    <w:rsid w:val="004D07E1"/>
    <w:rsid w:val="004D265F"/>
    <w:rsid w:val="004D5386"/>
    <w:rsid w:val="004D61EB"/>
    <w:rsid w:val="004D630B"/>
    <w:rsid w:val="004D761F"/>
    <w:rsid w:val="004D7833"/>
    <w:rsid w:val="004D7F85"/>
    <w:rsid w:val="004E21FC"/>
    <w:rsid w:val="004E34B5"/>
    <w:rsid w:val="004E48BD"/>
    <w:rsid w:val="004E7378"/>
    <w:rsid w:val="004F766B"/>
    <w:rsid w:val="005015C2"/>
    <w:rsid w:val="00501F6F"/>
    <w:rsid w:val="005027A6"/>
    <w:rsid w:val="00505055"/>
    <w:rsid w:val="0050618A"/>
    <w:rsid w:val="00510F4C"/>
    <w:rsid w:val="005128FC"/>
    <w:rsid w:val="00514BCE"/>
    <w:rsid w:val="00514C91"/>
    <w:rsid w:val="00517AA3"/>
    <w:rsid w:val="005236DD"/>
    <w:rsid w:val="00525934"/>
    <w:rsid w:val="005267B8"/>
    <w:rsid w:val="00527986"/>
    <w:rsid w:val="0053048E"/>
    <w:rsid w:val="00534EB5"/>
    <w:rsid w:val="00535C6D"/>
    <w:rsid w:val="0054065B"/>
    <w:rsid w:val="00540C13"/>
    <w:rsid w:val="00541166"/>
    <w:rsid w:val="005432F4"/>
    <w:rsid w:val="005434FB"/>
    <w:rsid w:val="0054356A"/>
    <w:rsid w:val="00543E96"/>
    <w:rsid w:val="00545E1C"/>
    <w:rsid w:val="00547067"/>
    <w:rsid w:val="00547BD1"/>
    <w:rsid w:val="005550B4"/>
    <w:rsid w:val="00556C67"/>
    <w:rsid w:val="00556DBA"/>
    <w:rsid w:val="00557CC0"/>
    <w:rsid w:val="00557D10"/>
    <w:rsid w:val="00561CED"/>
    <w:rsid w:val="00564073"/>
    <w:rsid w:val="005714DC"/>
    <w:rsid w:val="00571C29"/>
    <w:rsid w:val="00574E98"/>
    <w:rsid w:val="00577BE6"/>
    <w:rsid w:val="005832A0"/>
    <w:rsid w:val="00586D7F"/>
    <w:rsid w:val="00593FEB"/>
    <w:rsid w:val="00594FC8"/>
    <w:rsid w:val="00597BBB"/>
    <w:rsid w:val="005A425B"/>
    <w:rsid w:val="005A45C8"/>
    <w:rsid w:val="005A66D6"/>
    <w:rsid w:val="005B0370"/>
    <w:rsid w:val="005B1CC3"/>
    <w:rsid w:val="005B2514"/>
    <w:rsid w:val="005B4927"/>
    <w:rsid w:val="005C07EA"/>
    <w:rsid w:val="005C5E42"/>
    <w:rsid w:val="005C6C0C"/>
    <w:rsid w:val="005C7DFC"/>
    <w:rsid w:val="005D2F25"/>
    <w:rsid w:val="005E0B0C"/>
    <w:rsid w:val="005E0FCD"/>
    <w:rsid w:val="005E19F6"/>
    <w:rsid w:val="005E64FB"/>
    <w:rsid w:val="005E718A"/>
    <w:rsid w:val="005F1F89"/>
    <w:rsid w:val="005F2466"/>
    <w:rsid w:val="005F7FD5"/>
    <w:rsid w:val="006019EA"/>
    <w:rsid w:val="00601D4F"/>
    <w:rsid w:val="00602563"/>
    <w:rsid w:val="00602C60"/>
    <w:rsid w:val="00604344"/>
    <w:rsid w:val="006103CB"/>
    <w:rsid w:val="006113EB"/>
    <w:rsid w:val="006145B9"/>
    <w:rsid w:val="00614653"/>
    <w:rsid w:val="00614D78"/>
    <w:rsid w:val="00616FAD"/>
    <w:rsid w:val="006200BD"/>
    <w:rsid w:val="00623036"/>
    <w:rsid w:val="0063319C"/>
    <w:rsid w:val="006362DF"/>
    <w:rsid w:val="0064059C"/>
    <w:rsid w:val="006412C7"/>
    <w:rsid w:val="006433B7"/>
    <w:rsid w:val="00644468"/>
    <w:rsid w:val="0064637D"/>
    <w:rsid w:val="0065034E"/>
    <w:rsid w:val="00650484"/>
    <w:rsid w:val="006528E5"/>
    <w:rsid w:val="00654BD2"/>
    <w:rsid w:val="006615A8"/>
    <w:rsid w:val="00661E46"/>
    <w:rsid w:val="0066288D"/>
    <w:rsid w:val="0066422B"/>
    <w:rsid w:val="00664AB6"/>
    <w:rsid w:val="006654AC"/>
    <w:rsid w:val="006709B8"/>
    <w:rsid w:val="00672C33"/>
    <w:rsid w:val="00676256"/>
    <w:rsid w:val="00677009"/>
    <w:rsid w:val="00677045"/>
    <w:rsid w:val="00685E8B"/>
    <w:rsid w:val="00687470"/>
    <w:rsid w:val="006904BD"/>
    <w:rsid w:val="00692458"/>
    <w:rsid w:val="00694E73"/>
    <w:rsid w:val="0069584D"/>
    <w:rsid w:val="00697E2F"/>
    <w:rsid w:val="006A4A5B"/>
    <w:rsid w:val="006A520B"/>
    <w:rsid w:val="006B2643"/>
    <w:rsid w:val="006B27BE"/>
    <w:rsid w:val="006B4AFE"/>
    <w:rsid w:val="006C3F2F"/>
    <w:rsid w:val="006C4ED1"/>
    <w:rsid w:val="006C522B"/>
    <w:rsid w:val="006C77B8"/>
    <w:rsid w:val="006C7A67"/>
    <w:rsid w:val="006D5784"/>
    <w:rsid w:val="006D6C22"/>
    <w:rsid w:val="006D7D3E"/>
    <w:rsid w:val="006E14FE"/>
    <w:rsid w:val="006E1787"/>
    <w:rsid w:val="006E36ED"/>
    <w:rsid w:val="006E3923"/>
    <w:rsid w:val="006E61ED"/>
    <w:rsid w:val="006F09DB"/>
    <w:rsid w:val="006F426F"/>
    <w:rsid w:val="006F4664"/>
    <w:rsid w:val="006F68BA"/>
    <w:rsid w:val="0070012B"/>
    <w:rsid w:val="00700158"/>
    <w:rsid w:val="00702B64"/>
    <w:rsid w:val="00702E0C"/>
    <w:rsid w:val="00704935"/>
    <w:rsid w:val="0070772C"/>
    <w:rsid w:val="0071187A"/>
    <w:rsid w:val="00712A81"/>
    <w:rsid w:val="00712B9A"/>
    <w:rsid w:val="00713978"/>
    <w:rsid w:val="00715295"/>
    <w:rsid w:val="00715905"/>
    <w:rsid w:val="00716745"/>
    <w:rsid w:val="007179E6"/>
    <w:rsid w:val="00720866"/>
    <w:rsid w:val="00720978"/>
    <w:rsid w:val="00723129"/>
    <w:rsid w:val="0072354B"/>
    <w:rsid w:val="00727FFA"/>
    <w:rsid w:val="00730504"/>
    <w:rsid w:val="00730B91"/>
    <w:rsid w:val="00745D26"/>
    <w:rsid w:val="007533B3"/>
    <w:rsid w:val="00756E69"/>
    <w:rsid w:val="00762070"/>
    <w:rsid w:val="007620BC"/>
    <w:rsid w:val="007643D7"/>
    <w:rsid w:val="007652AD"/>
    <w:rsid w:val="0077479F"/>
    <w:rsid w:val="0077707F"/>
    <w:rsid w:val="007776B5"/>
    <w:rsid w:val="00781BEF"/>
    <w:rsid w:val="00782F4F"/>
    <w:rsid w:val="00785E1A"/>
    <w:rsid w:val="00792F53"/>
    <w:rsid w:val="00796CBA"/>
    <w:rsid w:val="007970C7"/>
    <w:rsid w:val="007A03EE"/>
    <w:rsid w:val="007A23D9"/>
    <w:rsid w:val="007A2B25"/>
    <w:rsid w:val="007A74D6"/>
    <w:rsid w:val="007B2B93"/>
    <w:rsid w:val="007B3657"/>
    <w:rsid w:val="007B72E5"/>
    <w:rsid w:val="007B73F7"/>
    <w:rsid w:val="007B7707"/>
    <w:rsid w:val="007C2642"/>
    <w:rsid w:val="007C33BD"/>
    <w:rsid w:val="007C3692"/>
    <w:rsid w:val="007C379C"/>
    <w:rsid w:val="007C523F"/>
    <w:rsid w:val="007D349C"/>
    <w:rsid w:val="007D3B31"/>
    <w:rsid w:val="007D4502"/>
    <w:rsid w:val="007E0B28"/>
    <w:rsid w:val="007E2DA4"/>
    <w:rsid w:val="007E575F"/>
    <w:rsid w:val="007E7914"/>
    <w:rsid w:val="007F2084"/>
    <w:rsid w:val="007F5349"/>
    <w:rsid w:val="007F7D2A"/>
    <w:rsid w:val="00802812"/>
    <w:rsid w:val="008038E1"/>
    <w:rsid w:val="0080417D"/>
    <w:rsid w:val="00814600"/>
    <w:rsid w:val="008200A8"/>
    <w:rsid w:val="00825E13"/>
    <w:rsid w:val="00832555"/>
    <w:rsid w:val="008364D5"/>
    <w:rsid w:val="00841378"/>
    <w:rsid w:val="0084262A"/>
    <w:rsid w:val="00844A34"/>
    <w:rsid w:val="00851720"/>
    <w:rsid w:val="00853B4E"/>
    <w:rsid w:val="00860502"/>
    <w:rsid w:val="00864476"/>
    <w:rsid w:val="00867905"/>
    <w:rsid w:val="00871424"/>
    <w:rsid w:val="00873214"/>
    <w:rsid w:val="0087324D"/>
    <w:rsid w:val="00875DE2"/>
    <w:rsid w:val="00877515"/>
    <w:rsid w:val="00880B9A"/>
    <w:rsid w:val="00885A8F"/>
    <w:rsid w:val="00894229"/>
    <w:rsid w:val="008A3024"/>
    <w:rsid w:val="008A30B8"/>
    <w:rsid w:val="008A4B59"/>
    <w:rsid w:val="008A4BA4"/>
    <w:rsid w:val="008B04BB"/>
    <w:rsid w:val="008C4502"/>
    <w:rsid w:val="008D219E"/>
    <w:rsid w:val="008E08FF"/>
    <w:rsid w:val="008E229D"/>
    <w:rsid w:val="008E4F5C"/>
    <w:rsid w:val="008E609D"/>
    <w:rsid w:val="008E7B71"/>
    <w:rsid w:val="008F0418"/>
    <w:rsid w:val="008F10F1"/>
    <w:rsid w:val="008F1EE0"/>
    <w:rsid w:val="00902D0E"/>
    <w:rsid w:val="00902E9A"/>
    <w:rsid w:val="00904F7B"/>
    <w:rsid w:val="00911CB4"/>
    <w:rsid w:val="00912FFE"/>
    <w:rsid w:val="009177EA"/>
    <w:rsid w:val="00917BC5"/>
    <w:rsid w:val="0092362E"/>
    <w:rsid w:val="00930234"/>
    <w:rsid w:val="009318B2"/>
    <w:rsid w:val="00932292"/>
    <w:rsid w:val="009336C1"/>
    <w:rsid w:val="00935E14"/>
    <w:rsid w:val="00935E6D"/>
    <w:rsid w:val="0093601E"/>
    <w:rsid w:val="00940E01"/>
    <w:rsid w:val="009423DE"/>
    <w:rsid w:val="009429F9"/>
    <w:rsid w:val="00947760"/>
    <w:rsid w:val="0095298A"/>
    <w:rsid w:val="00952EDA"/>
    <w:rsid w:val="00953180"/>
    <w:rsid w:val="009538CE"/>
    <w:rsid w:val="00960CAD"/>
    <w:rsid w:val="0096105E"/>
    <w:rsid w:val="009630EB"/>
    <w:rsid w:val="00964178"/>
    <w:rsid w:val="00964775"/>
    <w:rsid w:val="00966036"/>
    <w:rsid w:val="00967907"/>
    <w:rsid w:val="00970C9F"/>
    <w:rsid w:val="00973DFB"/>
    <w:rsid w:val="009743F5"/>
    <w:rsid w:val="00974E6B"/>
    <w:rsid w:val="009757ED"/>
    <w:rsid w:val="00975975"/>
    <w:rsid w:val="00981946"/>
    <w:rsid w:val="00983383"/>
    <w:rsid w:val="00984B92"/>
    <w:rsid w:val="00985477"/>
    <w:rsid w:val="00986AD6"/>
    <w:rsid w:val="009953AB"/>
    <w:rsid w:val="00995EB2"/>
    <w:rsid w:val="009976F1"/>
    <w:rsid w:val="009A425E"/>
    <w:rsid w:val="009A4E5E"/>
    <w:rsid w:val="009B3F2E"/>
    <w:rsid w:val="009B45D5"/>
    <w:rsid w:val="009B6DBF"/>
    <w:rsid w:val="009C1C3B"/>
    <w:rsid w:val="009C6E19"/>
    <w:rsid w:val="009D2CAE"/>
    <w:rsid w:val="009D3124"/>
    <w:rsid w:val="009D5E91"/>
    <w:rsid w:val="009E22BD"/>
    <w:rsid w:val="009E6C5F"/>
    <w:rsid w:val="009E721C"/>
    <w:rsid w:val="009F148D"/>
    <w:rsid w:val="009F2992"/>
    <w:rsid w:val="009F2D31"/>
    <w:rsid w:val="009F33EA"/>
    <w:rsid w:val="009F6578"/>
    <w:rsid w:val="009F71B7"/>
    <w:rsid w:val="009F77B6"/>
    <w:rsid w:val="009F7D8A"/>
    <w:rsid w:val="00A00D7B"/>
    <w:rsid w:val="00A02DD3"/>
    <w:rsid w:val="00A04AD0"/>
    <w:rsid w:val="00A05C59"/>
    <w:rsid w:val="00A14A9D"/>
    <w:rsid w:val="00A1535D"/>
    <w:rsid w:val="00A1730E"/>
    <w:rsid w:val="00A21B10"/>
    <w:rsid w:val="00A2215A"/>
    <w:rsid w:val="00A22A99"/>
    <w:rsid w:val="00A22C46"/>
    <w:rsid w:val="00A4351F"/>
    <w:rsid w:val="00A46BB4"/>
    <w:rsid w:val="00A52DF3"/>
    <w:rsid w:val="00A53614"/>
    <w:rsid w:val="00A57C0E"/>
    <w:rsid w:val="00A61B07"/>
    <w:rsid w:val="00A61E89"/>
    <w:rsid w:val="00A6216A"/>
    <w:rsid w:val="00A65DF2"/>
    <w:rsid w:val="00A72D32"/>
    <w:rsid w:val="00A7550A"/>
    <w:rsid w:val="00A75BA7"/>
    <w:rsid w:val="00A77DD9"/>
    <w:rsid w:val="00A80638"/>
    <w:rsid w:val="00A838AF"/>
    <w:rsid w:val="00A86B81"/>
    <w:rsid w:val="00A91794"/>
    <w:rsid w:val="00A9255C"/>
    <w:rsid w:val="00A9290D"/>
    <w:rsid w:val="00A9750A"/>
    <w:rsid w:val="00AA0811"/>
    <w:rsid w:val="00AA4987"/>
    <w:rsid w:val="00AB14E6"/>
    <w:rsid w:val="00AB55AE"/>
    <w:rsid w:val="00AB65D4"/>
    <w:rsid w:val="00AC0FB4"/>
    <w:rsid w:val="00AC3334"/>
    <w:rsid w:val="00AC4134"/>
    <w:rsid w:val="00AC5B9F"/>
    <w:rsid w:val="00AC6738"/>
    <w:rsid w:val="00AD1844"/>
    <w:rsid w:val="00AD5430"/>
    <w:rsid w:val="00AD5CCE"/>
    <w:rsid w:val="00AE13D5"/>
    <w:rsid w:val="00AF2B6E"/>
    <w:rsid w:val="00B0271B"/>
    <w:rsid w:val="00B029AA"/>
    <w:rsid w:val="00B04986"/>
    <w:rsid w:val="00B05DD3"/>
    <w:rsid w:val="00B07609"/>
    <w:rsid w:val="00B11EC4"/>
    <w:rsid w:val="00B1375B"/>
    <w:rsid w:val="00B15ABC"/>
    <w:rsid w:val="00B17EE7"/>
    <w:rsid w:val="00B2385D"/>
    <w:rsid w:val="00B27653"/>
    <w:rsid w:val="00B31D12"/>
    <w:rsid w:val="00B325D7"/>
    <w:rsid w:val="00B3298B"/>
    <w:rsid w:val="00B32EC6"/>
    <w:rsid w:val="00B359A6"/>
    <w:rsid w:val="00B36B21"/>
    <w:rsid w:val="00B439B1"/>
    <w:rsid w:val="00B44E18"/>
    <w:rsid w:val="00B5057F"/>
    <w:rsid w:val="00B51606"/>
    <w:rsid w:val="00B53841"/>
    <w:rsid w:val="00B54CAF"/>
    <w:rsid w:val="00B550C0"/>
    <w:rsid w:val="00B55338"/>
    <w:rsid w:val="00B560CB"/>
    <w:rsid w:val="00B63E0C"/>
    <w:rsid w:val="00B64B1F"/>
    <w:rsid w:val="00B67067"/>
    <w:rsid w:val="00B72688"/>
    <w:rsid w:val="00B733EB"/>
    <w:rsid w:val="00B76738"/>
    <w:rsid w:val="00B76E56"/>
    <w:rsid w:val="00B9028A"/>
    <w:rsid w:val="00B924FC"/>
    <w:rsid w:val="00B938F3"/>
    <w:rsid w:val="00B9426C"/>
    <w:rsid w:val="00B97C07"/>
    <w:rsid w:val="00BA28FE"/>
    <w:rsid w:val="00BA4A42"/>
    <w:rsid w:val="00BA7BA6"/>
    <w:rsid w:val="00BB22CB"/>
    <w:rsid w:val="00BB5E87"/>
    <w:rsid w:val="00BC0B54"/>
    <w:rsid w:val="00BC0DA4"/>
    <w:rsid w:val="00BC0F56"/>
    <w:rsid w:val="00BC2E5C"/>
    <w:rsid w:val="00BD274E"/>
    <w:rsid w:val="00BD78F8"/>
    <w:rsid w:val="00BE11F9"/>
    <w:rsid w:val="00BE26DF"/>
    <w:rsid w:val="00BF1182"/>
    <w:rsid w:val="00BF2D6B"/>
    <w:rsid w:val="00BF3052"/>
    <w:rsid w:val="00BF4BE7"/>
    <w:rsid w:val="00BF4F5C"/>
    <w:rsid w:val="00BF7C46"/>
    <w:rsid w:val="00C04C96"/>
    <w:rsid w:val="00C106C9"/>
    <w:rsid w:val="00C110F5"/>
    <w:rsid w:val="00C131CA"/>
    <w:rsid w:val="00C20770"/>
    <w:rsid w:val="00C230FC"/>
    <w:rsid w:val="00C25D7E"/>
    <w:rsid w:val="00C25E93"/>
    <w:rsid w:val="00C2690C"/>
    <w:rsid w:val="00C312C2"/>
    <w:rsid w:val="00C35C67"/>
    <w:rsid w:val="00C373B9"/>
    <w:rsid w:val="00C442BE"/>
    <w:rsid w:val="00C50B72"/>
    <w:rsid w:val="00C5758A"/>
    <w:rsid w:val="00C617D5"/>
    <w:rsid w:val="00C63279"/>
    <w:rsid w:val="00C63BA2"/>
    <w:rsid w:val="00C65EF7"/>
    <w:rsid w:val="00C75F5E"/>
    <w:rsid w:val="00C7776E"/>
    <w:rsid w:val="00C819D6"/>
    <w:rsid w:val="00C900B4"/>
    <w:rsid w:val="00C90377"/>
    <w:rsid w:val="00C912CC"/>
    <w:rsid w:val="00C97B60"/>
    <w:rsid w:val="00CA063A"/>
    <w:rsid w:val="00CA290B"/>
    <w:rsid w:val="00CB0A9B"/>
    <w:rsid w:val="00CC104B"/>
    <w:rsid w:val="00CC26BC"/>
    <w:rsid w:val="00CD08DA"/>
    <w:rsid w:val="00CD16D6"/>
    <w:rsid w:val="00CE2DF1"/>
    <w:rsid w:val="00CE33E0"/>
    <w:rsid w:val="00CE6874"/>
    <w:rsid w:val="00CF2C3D"/>
    <w:rsid w:val="00CF3419"/>
    <w:rsid w:val="00CF5E48"/>
    <w:rsid w:val="00CF7D7A"/>
    <w:rsid w:val="00D03933"/>
    <w:rsid w:val="00D04F86"/>
    <w:rsid w:val="00D05D40"/>
    <w:rsid w:val="00D0633F"/>
    <w:rsid w:val="00D06F9B"/>
    <w:rsid w:val="00D074E3"/>
    <w:rsid w:val="00D1324E"/>
    <w:rsid w:val="00D148DC"/>
    <w:rsid w:val="00D21DBC"/>
    <w:rsid w:val="00D26654"/>
    <w:rsid w:val="00D268EF"/>
    <w:rsid w:val="00D26976"/>
    <w:rsid w:val="00D26994"/>
    <w:rsid w:val="00D32427"/>
    <w:rsid w:val="00D32868"/>
    <w:rsid w:val="00D360A3"/>
    <w:rsid w:val="00D37516"/>
    <w:rsid w:val="00D43121"/>
    <w:rsid w:val="00D44DBB"/>
    <w:rsid w:val="00D45217"/>
    <w:rsid w:val="00D55321"/>
    <w:rsid w:val="00D60F65"/>
    <w:rsid w:val="00D6769D"/>
    <w:rsid w:val="00D713E3"/>
    <w:rsid w:val="00D7246E"/>
    <w:rsid w:val="00D7306E"/>
    <w:rsid w:val="00D76197"/>
    <w:rsid w:val="00D76D74"/>
    <w:rsid w:val="00D8182F"/>
    <w:rsid w:val="00D84E8E"/>
    <w:rsid w:val="00DA314A"/>
    <w:rsid w:val="00DA33B2"/>
    <w:rsid w:val="00DA40EB"/>
    <w:rsid w:val="00DA4F85"/>
    <w:rsid w:val="00DA5412"/>
    <w:rsid w:val="00DA7039"/>
    <w:rsid w:val="00DB12D8"/>
    <w:rsid w:val="00DB46A1"/>
    <w:rsid w:val="00DB76AD"/>
    <w:rsid w:val="00DC6E42"/>
    <w:rsid w:val="00DC78B4"/>
    <w:rsid w:val="00DD72AF"/>
    <w:rsid w:val="00DE1DB4"/>
    <w:rsid w:val="00DE7A6D"/>
    <w:rsid w:val="00DF0E89"/>
    <w:rsid w:val="00DF1FB9"/>
    <w:rsid w:val="00DF542B"/>
    <w:rsid w:val="00DF6C39"/>
    <w:rsid w:val="00E076A9"/>
    <w:rsid w:val="00E120A6"/>
    <w:rsid w:val="00E13752"/>
    <w:rsid w:val="00E14F38"/>
    <w:rsid w:val="00E24ED9"/>
    <w:rsid w:val="00E26521"/>
    <w:rsid w:val="00E266E8"/>
    <w:rsid w:val="00E34321"/>
    <w:rsid w:val="00E4179C"/>
    <w:rsid w:val="00E5146B"/>
    <w:rsid w:val="00E532C5"/>
    <w:rsid w:val="00E5743A"/>
    <w:rsid w:val="00E600EE"/>
    <w:rsid w:val="00E6791C"/>
    <w:rsid w:val="00E75432"/>
    <w:rsid w:val="00E769DC"/>
    <w:rsid w:val="00E77275"/>
    <w:rsid w:val="00E80F21"/>
    <w:rsid w:val="00E94709"/>
    <w:rsid w:val="00E96040"/>
    <w:rsid w:val="00E97C87"/>
    <w:rsid w:val="00EA13BE"/>
    <w:rsid w:val="00EA191C"/>
    <w:rsid w:val="00EA3A7C"/>
    <w:rsid w:val="00EA7807"/>
    <w:rsid w:val="00EB473D"/>
    <w:rsid w:val="00EC6C9E"/>
    <w:rsid w:val="00EC6FA7"/>
    <w:rsid w:val="00ED2EF6"/>
    <w:rsid w:val="00ED7794"/>
    <w:rsid w:val="00ED780C"/>
    <w:rsid w:val="00EE08D8"/>
    <w:rsid w:val="00EE1954"/>
    <w:rsid w:val="00EE2897"/>
    <w:rsid w:val="00EE2BAF"/>
    <w:rsid w:val="00EF2C25"/>
    <w:rsid w:val="00EF2EB3"/>
    <w:rsid w:val="00EF3920"/>
    <w:rsid w:val="00EF3DDB"/>
    <w:rsid w:val="00EF4346"/>
    <w:rsid w:val="00EF4F89"/>
    <w:rsid w:val="00EF539E"/>
    <w:rsid w:val="00F01586"/>
    <w:rsid w:val="00F03458"/>
    <w:rsid w:val="00F05C88"/>
    <w:rsid w:val="00F11346"/>
    <w:rsid w:val="00F15ABB"/>
    <w:rsid w:val="00F20758"/>
    <w:rsid w:val="00F23335"/>
    <w:rsid w:val="00F26850"/>
    <w:rsid w:val="00F2687F"/>
    <w:rsid w:val="00F302AB"/>
    <w:rsid w:val="00F307EB"/>
    <w:rsid w:val="00F33D4A"/>
    <w:rsid w:val="00F50EDC"/>
    <w:rsid w:val="00F52CB8"/>
    <w:rsid w:val="00F5378F"/>
    <w:rsid w:val="00F549EC"/>
    <w:rsid w:val="00F5578A"/>
    <w:rsid w:val="00F561BA"/>
    <w:rsid w:val="00F56ED5"/>
    <w:rsid w:val="00F57BFD"/>
    <w:rsid w:val="00F6101A"/>
    <w:rsid w:val="00F63FA2"/>
    <w:rsid w:val="00F644C8"/>
    <w:rsid w:val="00F7217F"/>
    <w:rsid w:val="00F73C3E"/>
    <w:rsid w:val="00F80B03"/>
    <w:rsid w:val="00F8191A"/>
    <w:rsid w:val="00F82CFE"/>
    <w:rsid w:val="00F853A1"/>
    <w:rsid w:val="00F85FBD"/>
    <w:rsid w:val="00F86EDE"/>
    <w:rsid w:val="00F8745E"/>
    <w:rsid w:val="00F903A1"/>
    <w:rsid w:val="00F910CC"/>
    <w:rsid w:val="00F91257"/>
    <w:rsid w:val="00F91EF7"/>
    <w:rsid w:val="00F91F5B"/>
    <w:rsid w:val="00F9334D"/>
    <w:rsid w:val="00F93A13"/>
    <w:rsid w:val="00F93F12"/>
    <w:rsid w:val="00F94457"/>
    <w:rsid w:val="00F946D1"/>
    <w:rsid w:val="00FA1772"/>
    <w:rsid w:val="00FA4E1F"/>
    <w:rsid w:val="00FB1460"/>
    <w:rsid w:val="00FB4458"/>
    <w:rsid w:val="00FB4D85"/>
    <w:rsid w:val="00FB67BF"/>
    <w:rsid w:val="00FC044F"/>
    <w:rsid w:val="00FC14AF"/>
    <w:rsid w:val="00FC3101"/>
    <w:rsid w:val="00FC7352"/>
    <w:rsid w:val="00FD04DF"/>
    <w:rsid w:val="00FD2264"/>
    <w:rsid w:val="00FD4887"/>
    <w:rsid w:val="00FD59C5"/>
    <w:rsid w:val="00FE08BB"/>
    <w:rsid w:val="00FE1DBF"/>
    <w:rsid w:val="00FF1B44"/>
    <w:rsid w:val="00FF291C"/>
    <w:rsid w:val="00FF30DF"/>
    <w:rsid w:val="00FF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201B0F9D"/>
  <w15:docId w15:val="{3680B674-34B2-4C35-ACB5-0FA5A5B5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48D6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6113EB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658B9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911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36C48"/>
    <w:rPr>
      <w:color w:val="0000FF"/>
      <w:u w:val="single"/>
    </w:r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D37516"/>
    <w:pPr>
      <w:spacing w:after="0" w:line="240" w:lineRule="auto"/>
      <w:ind w:left="720"/>
      <w:contextualSpacing/>
    </w:pPr>
  </w:style>
  <w:style w:type="character" w:customStyle="1" w:styleId="apple-style-span">
    <w:name w:val="apple-style-span"/>
    <w:basedOn w:val="Fuentedeprrafopredeter"/>
    <w:rsid w:val="004766B3"/>
  </w:style>
  <w:style w:type="character" w:customStyle="1" w:styleId="apple-converted-space">
    <w:name w:val="apple-converted-space"/>
    <w:basedOn w:val="Fuentedeprrafopredeter"/>
    <w:rsid w:val="00D44DBB"/>
  </w:style>
  <w:style w:type="paragraph" w:styleId="NormalWeb">
    <w:name w:val="Normal (Web)"/>
    <w:basedOn w:val="Normal"/>
    <w:uiPriority w:val="99"/>
    <w:unhideWhenUsed/>
    <w:rsid w:val="001D3D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6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60C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6113E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Refdenotaalpie">
    <w:name w:val="footnote reference"/>
    <w:basedOn w:val="Fuentedeprrafopredeter"/>
    <w:uiPriority w:val="99"/>
    <w:semiHidden/>
    <w:unhideWhenUsed/>
    <w:rsid w:val="006113EB"/>
    <w:rPr>
      <w:vertAlign w:val="superscript"/>
    </w:rPr>
  </w:style>
  <w:style w:type="paragraph" w:styleId="Encabezado">
    <w:name w:val="header"/>
    <w:basedOn w:val="Normal"/>
    <w:link w:val="EncabezadoCar"/>
    <w:uiPriority w:val="99"/>
    <w:semiHidden/>
    <w:unhideWhenUsed/>
    <w:rsid w:val="00445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4550C"/>
  </w:style>
  <w:style w:type="paragraph" w:styleId="Piedepgina">
    <w:name w:val="footer"/>
    <w:basedOn w:val="Normal"/>
    <w:link w:val="PiedepginaCar"/>
    <w:uiPriority w:val="99"/>
    <w:unhideWhenUsed/>
    <w:rsid w:val="00445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550C"/>
  </w:style>
  <w:style w:type="character" w:styleId="Refdecomentario">
    <w:name w:val="annotation reference"/>
    <w:basedOn w:val="Fuentedeprrafopredeter"/>
    <w:uiPriority w:val="99"/>
    <w:semiHidden/>
    <w:unhideWhenUsed/>
    <w:rsid w:val="00323D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23D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23D9D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23D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23D9D"/>
    <w:rPr>
      <w:b/>
      <w:bCs/>
      <w:lang w:eastAsia="en-US"/>
    </w:rPr>
  </w:style>
  <w:style w:type="paragraph" w:styleId="Textoindependiente">
    <w:name w:val="Body Text"/>
    <w:basedOn w:val="Normal"/>
    <w:link w:val="TextoindependienteCar"/>
    <w:semiHidden/>
    <w:rsid w:val="00D1324E"/>
    <w:pPr>
      <w:spacing w:after="0" w:line="240" w:lineRule="auto"/>
      <w:jc w:val="both"/>
    </w:pPr>
    <w:rPr>
      <w:rFonts w:ascii="Arial" w:eastAsia="Times New Roman" w:hAnsi="Arial"/>
      <w:strike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D1324E"/>
    <w:rPr>
      <w:rFonts w:ascii="Arial" w:eastAsia="Times New Roman" w:hAnsi="Arial"/>
      <w:strike/>
      <w:sz w:val="24"/>
      <w:szCs w:val="24"/>
      <w:lang w:val="es-ES" w:eastAsia="es-ES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rsid w:val="00E14F3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8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9594563BBEB14F89B4D97433583E69" ma:contentTypeVersion="2" ma:contentTypeDescription="Crear nuevo documento." ma:contentTypeScope="" ma:versionID="71bed33d4fc9314e3887ab0badcd0dd0">
  <xsd:schema xmlns:xsd="http://www.w3.org/2001/XMLSchema" xmlns:p="http://schemas.microsoft.com/office/2006/metadata/properties" xmlns:ns2="d92d629f-d26d-47ca-b34d-e57528a71405" targetNamespace="http://schemas.microsoft.com/office/2006/metadata/properties" ma:root="true" ma:fieldsID="ca0277dd10d727f76e0dfd62520d493c" ns2:_="">
    <xsd:import namespace="d92d629f-d26d-47ca-b34d-e57528a71405"/>
    <xsd:element name="properties">
      <xsd:complexType>
        <xsd:sequence>
          <xsd:element name="documentManagement">
            <xsd:complexType>
              <xsd:all>
                <xsd:element ref="ns2:Tema" minOccurs="0"/>
                <xsd:element ref="ns2:Sub_x0020_Tema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d92d629f-d26d-47ca-b34d-e57528a71405" elementFormDefault="qualified">
    <xsd:import namespace="http://schemas.microsoft.com/office/2006/documentManagement/types"/>
    <xsd:element name="Tema" ma:index="2" nillable="true" ma:displayName="Tema" ma:internalName="Tema">
      <xsd:simpleType>
        <xsd:restriction base="dms:Text">
          <xsd:maxLength value="255"/>
        </xsd:restriction>
      </xsd:simpleType>
    </xsd:element>
    <xsd:element name="Sub_x0020_Tema" ma:index="3" nillable="true" ma:displayName="Sub Tema" ma:internalName="Sub_x0020_Tema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ipo de contenido" ma:readOnly="true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a xmlns="d92d629f-d26d-47ca-b34d-e57528a71405" xsi:nil="true"/>
    <Sub_x0020_Tema xmlns="d92d629f-d26d-47ca-b34d-e57528a7140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D6BB7-5644-4988-99BD-E50EE06632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d629f-d26d-47ca-b34d-e57528a7140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9E83056-49AE-4258-8027-6641228818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C93EAD-9668-4829-85EA-AA123F4B8700}">
  <ds:schemaRefs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d92d629f-d26d-47ca-b34d-e57528a71405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1206C4C-6EF1-49BD-A977-2F07FE880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2078</Words>
  <Characters>11432</Characters>
  <Application>Microsoft Office Word</Application>
  <DocSecurity>0</DocSecurity>
  <Lines>95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13484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prueba</dc:creator>
  <cp:lastModifiedBy>Vasquez Pacherres Miguel Angel</cp:lastModifiedBy>
  <cp:revision>5</cp:revision>
  <cp:lastPrinted>2019-01-31T15:13:00Z</cp:lastPrinted>
  <dcterms:created xsi:type="dcterms:W3CDTF">2019-04-09T00:28:00Z</dcterms:created>
  <dcterms:modified xsi:type="dcterms:W3CDTF">2019-04-11T00:16:00Z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0x0101008A9594563BBEB14F89B4D97433583E69</vt:lpwstr>
  </property>
</Properties>
</file>